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66E1B" w:rsidRPr="00466E1B" w:rsidRDefault="00466E1B" w:rsidP="00466E1B">
      <w:pPr>
        <w:ind w:left="4956"/>
        <w:rPr>
          <w:rFonts w:ascii="Times New Roman" w:hAnsi="Times New Roman" w:cs="Times New Roman"/>
          <w:sz w:val="28"/>
          <w:szCs w:val="28"/>
        </w:rPr>
      </w:pPr>
      <w:r>
        <w:rPr>
          <w:rFonts w:ascii="Times New Roman" w:hAnsi="Times New Roman" w:cs="Times New Roman"/>
          <w:sz w:val="28"/>
          <w:szCs w:val="28"/>
        </w:rPr>
        <w:t xml:space="preserve">                                        </w:t>
      </w:r>
      <w:r w:rsidRPr="00466E1B">
        <w:rPr>
          <w:rFonts w:ascii="Times New Roman" w:hAnsi="Times New Roman" w:cs="Times New Roman"/>
          <w:sz w:val="28"/>
          <w:szCs w:val="28"/>
        </w:rPr>
        <w:t>ЗАТВЕРДЖУЮ:</w:t>
      </w:r>
    </w:p>
    <w:p w:rsidR="00466E1B" w:rsidRPr="00466E1B" w:rsidRDefault="00466E1B" w:rsidP="00466E1B">
      <w:pPr>
        <w:ind w:left="4956"/>
        <w:rPr>
          <w:rFonts w:ascii="Times New Roman" w:hAnsi="Times New Roman" w:cs="Times New Roman"/>
          <w:sz w:val="28"/>
          <w:szCs w:val="28"/>
        </w:rPr>
      </w:pPr>
      <w:r>
        <w:rPr>
          <w:rFonts w:ascii="Times New Roman" w:hAnsi="Times New Roman" w:cs="Times New Roman"/>
          <w:sz w:val="28"/>
          <w:szCs w:val="28"/>
        </w:rPr>
        <w:t xml:space="preserve">                                         </w:t>
      </w:r>
      <w:r w:rsidRPr="00466E1B">
        <w:rPr>
          <w:rFonts w:ascii="Times New Roman" w:hAnsi="Times New Roman" w:cs="Times New Roman"/>
          <w:sz w:val="28"/>
          <w:szCs w:val="28"/>
        </w:rPr>
        <w:t>Начальник</w:t>
      </w:r>
      <w:r w:rsidR="00361FCC">
        <w:rPr>
          <w:rFonts w:ascii="Times New Roman" w:hAnsi="Times New Roman" w:cs="Times New Roman"/>
          <w:sz w:val="28"/>
          <w:szCs w:val="28"/>
        </w:rPr>
        <w:t xml:space="preserve"> відділ</w:t>
      </w:r>
      <w:r w:rsidR="00361FCC">
        <w:rPr>
          <w:rFonts w:ascii="Times New Roman" w:hAnsi="Times New Roman" w:cs="Times New Roman"/>
          <w:sz w:val="28"/>
          <w:szCs w:val="28"/>
          <w:lang w:val="uk-UA"/>
        </w:rPr>
        <w:t>у</w:t>
      </w:r>
      <w:r w:rsidRPr="00466E1B">
        <w:rPr>
          <w:rFonts w:ascii="Times New Roman" w:hAnsi="Times New Roman" w:cs="Times New Roman"/>
          <w:sz w:val="28"/>
          <w:szCs w:val="28"/>
        </w:rPr>
        <w:t xml:space="preserve"> культури Старобільської РДА</w:t>
      </w:r>
    </w:p>
    <w:p w:rsidR="00466E1B" w:rsidRPr="00466E1B" w:rsidRDefault="00466E1B" w:rsidP="00466E1B">
      <w:pPr>
        <w:ind w:left="4956"/>
        <w:rPr>
          <w:rFonts w:ascii="Times New Roman" w:hAnsi="Times New Roman" w:cs="Times New Roman"/>
          <w:sz w:val="28"/>
          <w:szCs w:val="28"/>
        </w:rPr>
      </w:pPr>
    </w:p>
    <w:p w:rsidR="00466E1B" w:rsidRPr="00361FCC" w:rsidRDefault="00466E1B" w:rsidP="00466E1B">
      <w:pPr>
        <w:ind w:left="4956"/>
        <w:rPr>
          <w:rFonts w:ascii="Times New Roman" w:hAnsi="Times New Roman" w:cs="Times New Roman"/>
          <w:b/>
          <w:sz w:val="28"/>
          <w:szCs w:val="28"/>
          <w:lang w:val="uk-UA"/>
        </w:rPr>
      </w:pPr>
      <w:r w:rsidRPr="00466E1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66E1B">
        <w:rPr>
          <w:rFonts w:ascii="Times New Roman" w:hAnsi="Times New Roman" w:cs="Times New Roman"/>
          <w:sz w:val="28"/>
          <w:szCs w:val="28"/>
        </w:rPr>
        <w:t xml:space="preserve">   _________________ </w:t>
      </w:r>
      <w:r w:rsidR="00361FCC">
        <w:rPr>
          <w:rFonts w:ascii="Times New Roman" w:hAnsi="Times New Roman" w:cs="Times New Roman"/>
          <w:sz w:val="28"/>
          <w:szCs w:val="28"/>
          <w:lang w:val="uk-UA"/>
        </w:rPr>
        <w:t>Оксана БЕСЕДА</w:t>
      </w:r>
    </w:p>
    <w:p w:rsidR="00466E1B" w:rsidRDefault="00466E1B" w:rsidP="00466E1B">
      <w:pPr>
        <w:jc w:val="center"/>
        <w:rPr>
          <w:b/>
          <w:sz w:val="28"/>
          <w:szCs w:val="28"/>
        </w:rPr>
      </w:pPr>
    </w:p>
    <w:p w:rsidR="0065416B" w:rsidRPr="002E78CC" w:rsidRDefault="0065416B" w:rsidP="00765935">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val="uk-UA" w:eastAsia="ru-RU"/>
        </w:rPr>
      </w:pPr>
    </w:p>
    <w:p w:rsidR="00DE0AD4" w:rsidRDefault="00DE0AD4" w:rsidP="002E78CC">
      <w:pPr>
        <w:shd w:val="clear" w:color="auto" w:fill="FFFFFF"/>
        <w:suppressAutoHyphens/>
        <w:spacing w:after="0" w:line="240" w:lineRule="auto"/>
        <w:jc w:val="center"/>
        <w:rPr>
          <w:rFonts w:ascii="Times New Roman" w:eastAsia="Times New Roman" w:hAnsi="Times New Roman" w:cs="Times New Roman"/>
          <w:b/>
          <w:sz w:val="28"/>
          <w:szCs w:val="28"/>
          <w:lang w:val="uk-UA" w:eastAsia="ar-SA"/>
        </w:rPr>
      </w:pPr>
    </w:p>
    <w:p w:rsidR="00DE0AD4" w:rsidRDefault="00DE0AD4" w:rsidP="00DE0AD4">
      <w:pPr>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 xml:space="preserve">ПЛАН РОБОТИ </w:t>
      </w:r>
    </w:p>
    <w:p w:rsidR="00DE0AD4" w:rsidRDefault="00DE0AD4" w:rsidP="00DE0AD4">
      <w:pPr>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СТАРОБІЛЬСЬКОЇ</w:t>
      </w:r>
    </w:p>
    <w:p w:rsidR="00DE0AD4" w:rsidRDefault="00DE0AD4" w:rsidP="00DE0AD4">
      <w:pPr>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 xml:space="preserve"> РАЙОННОЇ ЦЕНТРАЛІЗОВАНОЇ БІБЛІОТЕЧНОЇ  СИСТЕМИ</w:t>
      </w:r>
    </w:p>
    <w:p w:rsidR="00C04176" w:rsidRDefault="00DE0AD4" w:rsidP="00DE0AD4">
      <w:pPr>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НА 20</w:t>
      </w:r>
      <w:r w:rsidR="00361FCC">
        <w:rPr>
          <w:rFonts w:ascii="Times New Roman" w:eastAsia="Times New Roman" w:hAnsi="Times New Roman" w:cs="Times New Roman"/>
          <w:b/>
          <w:sz w:val="28"/>
          <w:szCs w:val="28"/>
          <w:lang w:val="uk-UA" w:eastAsia="ar-SA"/>
        </w:rPr>
        <w:t>20</w:t>
      </w:r>
      <w:r>
        <w:rPr>
          <w:rFonts w:ascii="Times New Roman" w:eastAsia="Times New Roman" w:hAnsi="Times New Roman" w:cs="Times New Roman"/>
          <w:b/>
          <w:sz w:val="28"/>
          <w:szCs w:val="28"/>
          <w:lang w:val="uk-UA" w:eastAsia="ar-SA"/>
        </w:rPr>
        <w:t xml:space="preserve"> РІК</w:t>
      </w:r>
    </w:p>
    <w:p w:rsidR="00DE0AD4" w:rsidRDefault="00DE0AD4" w:rsidP="00DE0AD4">
      <w:pPr>
        <w:jc w:val="center"/>
        <w:rPr>
          <w:rFonts w:ascii="Times New Roman" w:eastAsia="Times New Roman" w:hAnsi="Times New Roman" w:cs="Times New Roman"/>
          <w:b/>
          <w:sz w:val="28"/>
          <w:szCs w:val="28"/>
          <w:lang w:val="uk-UA" w:eastAsia="ar-SA"/>
        </w:rPr>
      </w:pPr>
    </w:p>
    <w:p w:rsidR="00CD0508" w:rsidRDefault="00CD0508" w:rsidP="00DE0AD4">
      <w:pPr>
        <w:jc w:val="center"/>
        <w:rPr>
          <w:rFonts w:ascii="Times New Roman" w:eastAsia="Times New Roman" w:hAnsi="Times New Roman" w:cs="Times New Roman"/>
          <w:b/>
          <w:sz w:val="28"/>
          <w:szCs w:val="28"/>
          <w:lang w:val="uk-UA" w:eastAsia="ar-SA"/>
        </w:rPr>
      </w:pPr>
    </w:p>
    <w:p w:rsidR="00CD0508" w:rsidRDefault="00CD0508" w:rsidP="00DE0AD4">
      <w:pPr>
        <w:jc w:val="center"/>
        <w:rPr>
          <w:rFonts w:ascii="Times New Roman" w:eastAsia="Times New Roman" w:hAnsi="Times New Roman" w:cs="Times New Roman"/>
          <w:b/>
          <w:sz w:val="28"/>
          <w:szCs w:val="28"/>
          <w:lang w:val="uk-UA" w:eastAsia="ar-SA"/>
        </w:rPr>
      </w:pPr>
    </w:p>
    <w:p w:rsidR="00CD0508" w:rsidRDefault="00CD0508" w:rsidP="00DE0AD4">
      <w:pPr>
        <w:jc w:val="center"/>
        <w:rPr>
          <w:rFonts w:ascii="Times New Roman" w:eastAsia="Times New Roman" w:hAnsi="Times New Roman" w:cs="Times New Roman"/>
          <w:b/>
          <w:sz w:val="28"/>
          <w:szCs w:val="28"/>
          <w:lang w:val="uk-UA" w:eastAsia="ar-SA"/>
        </w:rPr>
      </w:pPr>
    </w:p>
    <w:p w:rsidR="00CD0508" w:rsidRDefault="00CD0508" w:rsidP="00DE0AD4">
      <w:pPr>
        <w:jc w:val="center"/>
        <w:rPr>
          <w:rFonts w:ascii="Times New Roman" w:eastAsia="Times New Roman" w:hAnsi="Times New Roman" w:cs="Times New Roman"/>
          <w:b/>
          <w:sz w:val="28"/>
          <w:szCs w:val="28"/>
          <w:lang w:val="uk-UA" w:eastAsia="ar-SA"/>
        </w:rPr>
      </w:pPr>
    </w:p>
    <w:p w:rsidR="00CD0508" w:rsidRDefault="00CD0508" w:rsidP="00DE0AD4">
      <w:pPr>
        <w:jc w:val="center"/>
        <w:rPr>
          <w:rFonts w:ascii="Times New Roman" w:eastAsia="Times New Roman" w:hAnsi="Times New Roman" w:cs="Times New Roman"/>
          <w:b/>
          <w:sz w:val="28"/>
          <w:szCs w:val="28"/>
          <w:lang w:val="uk-UA" w:eastAsia="ar-SA"/>
        </w:rPr>
      </w:pPr>
    </w:p>
    <w:p w:rsidR="00691492" w:rsidRPr="00691492" w:rsidRDefault="00691492" w:rsidP="00691492">
      <w:pPr>
        <w:shd w:val="clear" w:color="auto" w:fill="FFFFFF"/>
        <w:jc w:val="center"/>
        <w:rPr>
          <w:rFonts w:ascii="Times New Roman" w:hAnsi="Times New Roman" w:cs="Times New Roman"/>
          <w:b/>
          <w:sz w:val="28"/>
          <w:szCs w:val="28"/>
          <w:lang w:val="uk-UA"/>
        </w:rPr>
      </w:pPr>
      <w:r w:rsidRPr="00691492">
        <w:rPr>
          <w:rFonts w:ascii="Times New Roman" w:hAnsi="Times New Roman" w:cs="Times New Roman"/>
          <w:b/>
          <w:sz w:val="28"/>
          <w:szCs w:val="28"/>
          <w:lang w:val="uk-UA"/>
        </w:rPr>
        <w:lastRenderedPageBreak/>
        <w:t>І. ВСТУП</w:t>
      </w:r>
    </w:p>
    <w:p w:rsidR="005E7FE9"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lang w:val="uk-UA"/>
        </w:rPr>
        <w:t>У 20</w:t>
      </w:r>
      <w:r w:rsidR="00E6756B">
        <w:rPr>
          <w:rFonts w:ascii="Times New Roman" w:hAnsi="Times New Roman" w:cs="Times New Roman"/>
          <w:sz w:val="28"/>
          <w:szCs w:val="28"/>
          <w:lang w:val="uk-UA"/>
        </w:rPr>
        <w:t>20</w:t>
      </w:r>
      <w:r w:rsidRPr="00691492">
        <w:rPr>
          <w:rFonts w:ascii="Times New Roman" w:hAnsi="Times New Roman" w:cs="Times New Roman"/>
          <w:sz w:val="28"/>
          <w:szCs w:val="28"/>
          <w:lang w:val="uk-UA"/>
        </w:rPr>
        <w:t xml:space="preserve"> році Бібліотека працюватиме згідно з пріоритетами, які детально викладені у Стратегії розвитку бібліотечної справи в Україні до 2025 року "Якісні зміни бібліотек задля забезпечення сталого розвитку України". Бібліотека спрямовуватиме свою діяльність на інформацію і популяризацію літератури щодо тематики консолідації суспільства, дотримання європейських цінностей, інтеграцію у європейське співтовариство, підвищення якості життя. </w:t>
      </w:r>
      <w:r w:rsidRPr="00E6756B">
        <w:rPr>
          <w:rFonts w:ascii="Times New Roman" w:hAnsi="Times New Roman" w:cs="Times New Roman"/>
          <w:i/>
          <w:sz w:val="28"/>
          <w:szCs w:val="28"/>
        </w:rPr>
        <w:t>Метою Бібліотеки</w:t>
      </w:r>
      <w:r w:rsidRPr="00691492">
        <w:rPr>
          <w:rFonts w:ascii="Times New Roman" w:hAnsi="Times New Roman" w:cs="Times New Roman"/>
          <w:sz w:val="28"/>
          <w:szCs w:val="28"/>
        </w:rPr>
        <w:t xml:space="preserve"> буде забезпечення рівного доступу до інформації, знань і культурного надбання громади </w:t>
      </w:r>
      <w:r w:rsidR="00321A42">
        <w:rPr>
          <w:rFonts w:ascii="Times New Roman" w:hAnsi="Times New Roman" w:cs="Times New Roman"/>
          <w:sz w:val="28"/>
          <w:szCs w:val="28"/>
          <w:lang w:val="uk-UA"/>
        </w:rPr>
        <w:t>Старобільського району</w:t>
      </w:r>
      <w:bookmarkStart w:id="0" w:name="_GoBack"/>
      <w:bookmarkEnd w:id="0"/>
      <w:r w:rsidRPr="00691492">
        <w:rPr>
          <w:rFonts w:ascii="Times New Roman" w:hAnsi="Times New Roman" w:cs="Times New Roman"/>
          <w:sz w:val="28"/>
          <w:szCs w:val="28"/>
        </w:rPr>
        <w:t xml:space="preserve">, якій вона і належить. Бібліотека продовжуватиме надавати конкурентоспроможні послуги та утримувати свої позиції на інформаційному ринку. Принципово новим є інноваційний підхід щодо використання бібліотечного простору з метою розширення можливостей спілкування громадян, укріплення зв’язків з громадськими, творчими та національно-культурними організаціями. Це забезпечить стійкий розвиток Бібліотеки, як інформаційно-просвітницького закладу, центру спілкування, просвіти, згуртування мешканців навколо ідеї єдиної держави, примноження її матеріальних і духовних багатств, і підтвердить статус бібліотечного працівника як лідера громадської думки. </w:t>
      </w:r>
    </w:p>
    <w:p w:rsidR="00935630"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rPr>
        <w:t>Девізом діяльності бібліотеки в 20</w:t>
      </w:r>
      <w:r w:rsidR="005E7FE9">
        <w:rPr>
          <w:rFonts w:ascii="Times New Roman" w:hAnsi="Times New Roman" w:cs="Times New Roman"/>
          <w:sz w:val="28"/>
          <w:szCs w:val="28"/>
          <w:lang w:val="uk-UA"/>
        </w:rPr>
        <w:t>20</w:t>
      </w:r>
      <w:r w:rsidRPr="00691492">
        <w:rPr>
          <w:rFonts w:ascii="Times New Roman" w:hAnsi="Times New Roman" w:cs="Times New Roman"/>
          <w:sz w:val="28"/>
          <w:szCs w:val="28"/>
        </w:rPr>
        <w:t xml:space="preserve"> році ми обираємо тезу «Бібліотека – територія єдності, довіри, спілкування, миру». Робота з користувачем планується з урахуванням наступних компонентів: доброго функціонування Бібліотеки, реальних організаційних зусиль, повного ефективного використання кадрового потенціалу для надання гарних послуг користувачам, задоволення їхніх потреб і врахування побажань, які швидко змінюються. Бібліотека керуватиметься в своїй діяльності державними документами України – Указами Президента, Постановами Кабінету Міністрів, Міністерства культури, тощо та нормативними актами в бібліотечній і суміжних галузях. Постійна увага буде спрямована на національно-патріотичне виховання молоді. Головними темами року стануть такі, як "Влада: служіння суспільству", "Держава Україна в геополітичному просторі", "Правова освіта населення – запорука демократичних перетворень", "Я маю право", "Військовопатріотичне виховання: в ім’я захисту і процвітання держави Україна", "Безпека заради миру: європейський вектор України", "Інформування громадськості з питань євроатлантичної інтеграції України", "Громадянин України: гордість за свою країну", "Україна утвердження ідеалів свободи і демократії", "Культурна палітра України",  "Науково-освітня Україна",  "Бібліотека – територія єдності і просвіти", "Здоров’я громадянина – мета держави". Ці теми розкриватимуться комплексами заходів: історичних, правових читань, на засіданнях "круглих столів", під час презентації виставок, читацьких конференцій, літературних і</w:t>
      </w:r>
      <w:r w:rsidR="005E7FE9">
        <w:rPr>
          <w:rFonts w:ascii="Times New Roman" w:hAnsi="Times New Roman" w:cs="Times New Roman"/>
          <w:sz w:val="28"/>
          <w:szCs w:val="28"/>
        </w:rPr>
        <w:t xml:space="preserve"> літературно-музичних вечорів. </w:t>
      </w:r>
      <w:r w:rsidRPr="00691492">
        <w:rPr>
          <w:rFonts w:ascii="Times New Roman" w:hAnsi="Times New Roman" w:cs="Times New Roman"/>
          <w:sz w:val="28"/>
          <w:szCs w:val="28"/>
        </w:rPr>
        <w:t xml:space="preserve"> Особливу різнобарвність і розбіг заходів заплановано з метою розкриття теми "Національно-визвольна боротьба за незалежність і територіальну цілісність України", чітко простежується спрямованість заходів на всебічну підтримку та розвиток української ідентичності, зменшення негативного впливу інформаційної пропаганди ЗМІ. В цю тематику ми включили заходи, присвячені Соборності України, Дню гідності і свободи, українським Майданам та ін. Маємо впевненість, що цей комплекс заходів сприятиме виконанню Указу Президента України «Про Стратегію національно-патріотичного виховання дітей і молоді на 20</w:t>
      </w:r>
      <w:r w:rsidR="00935630">
        <w:rPr>
          <w:rFonts w:ascii="Times New Roman" w:hAnsi="Times New Roman" w:cs="Times New Roman"/>
          <w:sz w:val="28"/>
          <w:szCs w:val="28"/>
          <w:lang w:val="uk-UA"/>
        </w:rPr>
        <w:t>20-</w:t>
      </w:r>
      <w:r w:rsidRPr="00691492">
        <w:rPr>
          <w:rFonts w:ascii="Times New Roman" w:hAnsi="Times New Roman" w:cs="Times New Roman"/>
          <w:sz w:val="28"/>
          <w:szCs w:val="28"/>
        </w:rPr>
        <w:t>-202</w:t>
      </w:r>
      <w:r w:rsidR="00935630">
        <w:rPr>
          <w:rFonts w:ascii="Times New Roman" w:hAnsi="Times New Roman" w:cs="Times New Roman"/>
          <w:sz w:val="28"/>
          <w:szCs w:val="28"/>
          <w:lang w:val="uk-UA"/>
        </w:rPr>
        <w:t>5</w:t>
      </w:r>
      <w:r w:rsidRPr="00691492">
        <w:rPr>
          <w:rFonts w:ascii="Times New Roman" w:hAnsi="Times New Roman" w:cs="Times New Roman"/>
          <w:sz w:val="28"/>
          <w:szCs w:val="28"/>
        </w:rPr>
        <w:t xml:space="preserve"> роки». </w:t>
      </w:r>
    </w:p>
    <w:p w:rsidR="003A21C4"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rPr>
        <w:t xml:space="preserve">В роботі щодо військово-патріотичного виховання ми приділятимемо увагу історичному аспекту теми, пропаганді матеріалів щодо Указу Президента України "Про День захисника України", популяризації сучасних героїчних традицій української армії, особливо в зоні </w:t>
      </w:r>
      <w:r w:rsidR="00935630">
        <w:rPr>
          <w:rFonts w:ascii="Times New Roman" w:hAnsi="Times New Roman" w:cs="Times New Roman"/>
          <w:sz w:val="28"/>
          <w:szCs w:val="28"/>
          <w:lang w:val="uk-UA"/>
        </w:rPr>
        <w:t>ООС</w:t>
      </w:r>
      <w:r w:rsidRPr="00691492">
        <w:rPr>
          <w:rFonts w:ascii="Times New Roman" w:hAnsi="Times New Roman" w:cs="Times New Roman"/>
          <w:sz w:val="28"/>
          <w:szCs w:val="28"/>
        </w:rPr>
        <w:t xml:space="preserve">. Завдання бібліотечної роботи в цьому напрямку – це популяризація найкращих прикладів мужності та звитяги борців за свободу і незалежність України як з історичного </w:t>
      </w:r>
      <w:proofErr w:type="gramStart"/>
      <w:r w:rsidRPr="00691492">
        <w:rPr>
          <w:rFonts w:ascii="Times New Roman" w:hAnsi="Times New Roman" w:cs="Times New Roman"/>
          <w:sz w:val="28"/>
          <w:szCs w:val="28"/>
        </w:rPr>
        <w:t>минулого ,так</w:t>
      </w:r>
      <w:proofErr w:type="gramEnd"/>
      <w:r w:rsidRPr="00691492">
        <w:rPr>
          <w:rFonts w:ascii="Times New Roman" w:hAnsi="Times New Roman" w:cs="Times New Roman"/>
          <w:sz w:val="28"/>
          <w:szCs w:val="28"/>
        </w:rPr>
        <w:t xml:space="preserve"> і захисників, які сьогодні відстоюють суверенітет і територіальну цілісність України у боротьбі із зовнішньою агресією. Визначена планом буде активізуватись робота щодо орієнтація молоді на військові спеціальності. Цикл заходів буде присвячений проблемам цивільної оборони. Гідно в діяльності бібліотеки буде віддзеркалюватись шанобливе ставлення до пам’яті </w:t>
      </w:r>
      <w:proofErr w:type="gramStart"/>
      <w:r w:rsidRPr="00691492">
        <w:rPr>
          <w:rFonts w:ascii="Times New Roman" w:hAnsi="Times New Roman" w:cs="Times New Roman"/>
          <w:sz w:val="28"/>
          <w:szCs w:val="28"/>
        </w:rPr>
        <w:t>жертв  Голодомору</w:t>
      </w:r>
      <w:proofErr w:type="gramEnd"/>
      <w:r w:rsidRPr="00691492">
        <w:rPr>
          <w:rFonts w:ascii="Times New Roman" w:hAnsi="Times New Roman" w:cs="Times New Roman"/>
          <w:sz w:val="28"/>
          <w:szCs w:val="28"/>
        </w:rPr>
        <w:t>, Голокосту, депортації народів та жертв великого терору 1937-1938 років. Перспективним і необхідним напрямком діяльності будуть заходи щодо сприяння формуванню способу життя і поглядів, відповідних високим нормам суспільної моралі. Особливу увагу приділятимемо питанням зменшення впливу аморальної інформації в мережі Інтернет шляхом блокування таких сайтів в комп’ютерній мережі електронних читальних залів. В цьому сенсі досить новими темами слід вважати тему "Українське меценатство, українське волонтерство: традиції і сучасність". Традиційно значна роз’яснювальна і популяризаторська робота буде проводитись в межах просування гендерної політики держави, забезпечення рівних прав і можливостей жінок і чоловіків. Цю тему буде розкрито і на засіданні "круглого столу" і під час літературних вечорів. Краєзнавча діяльність бібліотеки буде продовжена за традиційними напрямками створення і поповнення довідкового апарату, ст</w:t>
      </w:r>
      <w:r w:rsidR="003A21C4">
        <w:rPr>
          <w:rFonts w:ascii="Times New Roman" w:hAnsi="Times New Roman" w:cs="Times New Roman"/>
          <w:sz w:val="28"/>
          <w:szCs w:val="28"/>
        </w:rPr>
        <w:t xml:space="preserve">ворення електронної бази даних. </w:t>
      </w:r>
      <w:r w:rsidRPr="00691492">
        <w:rPr>
          <w:rFonts w:ascii="Times New Roman" w:hAnsi="Times New Roman" w:cs="Times New Roman"/>
          <w:sz w:val="28"/>
          <w:szCs w:val="28"/>
        </w:rPr>
        <w:t>Робота щодо популяризації літератури з питань права буде розгорнута в рамках виховання правової культури, толерантності, відзначення визначних дат в житті держави – 2</w:t>
      </w:r>
      <w:r w:rsidR="003A21C4">
        <w:rPr>
          <w:rFonts w:ascii="Times New Roman" w:hAnsi="Times New Roman" w:cs="Times New Roman"/>
          <w:sz w:val="28"/>
          <w:szCs w:val="28"/>
          <w:lang w:val="uk-UA"/>
        </w:rPr>
        <w:t>9</w:t>
      </w:r>
      <w:r w:rsidRPr="00691492">
        <w:rPr>
          <w:rFonts w:ascii="Times New Roman" w:hAnsi="Times New Roman" w:cs="Times New Roman"/>
          <w:sz w:val="28"/>
          <w:szCs w:val="28"/>
        </w:rPr>
        <w:t xml:space="preserve">-ї річниці Дня Незалежності, прийняття Акту незалежності, Конституції України, Дня українського прапору та ін. Частиною правової освіти населення ми вважаємо діяльність за Всеукраїнським проектом "Я маю право". В цій роботі в нагоді стане використання досвіду співпраці бібліотеки з неурядовими організаціями та діяльність в рамках проектів "Публічні бібліотеки – мости до є-урядування", "Бібліотека – пункт безкоштовної юридичної допомоги", "Бібліотека – пункт правової допомоги внутрішньо переміщеним особам". </w:t>
      </w:r>
    </w:p>
    <w:p w:rsidR="00C04176"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rPr>
        <w:t>Бібліотека</w:t>
      </w:r>
      <w:r w:rsidR="003A21C4">
        <w:rPr>
          <w:rFonts w:ascii="Times New Roman" w:hAnsi="Times New Roman" w:cs="Times New Roman"/>
          <w:sz w:val="28"/>
          <w:szCs w:val="28"/>
          <w:lang w:val="uk-UA"/>
        </w:rPr>
        <w:t xml:space="preserve"> у 2020 році</w:t>
      </w:r>
      <w:r w:rsidRPr="00691492">
        <w:rPr>
          <w:rFonts w:ascii="Times New Roman" w:hAnsi="Times New Roman" w:cs="Times New Roman"/>
          <w:sz w:val="28"/>
          <w:szCs w:val="28"/>
        </w:rPr>
        <w:t xml:space="preserve"> активізує діяльність центру інформації з питань євроінтеграції та євроатлантичної інтеграції: планується проведення на протязі року циклу заходів "Все про Європу: читай, слухай, дізнавайся" та продовження видання інформацій</w:t>
      </w:r>
      <w:r w:rsidR="003A21C4">
        <w:rPr>
          <w:rFonts w:ascii="Times New Roman" w:hAnsi="Times New Roman" w:cs="Times New Roman"/>
          <w:sz w:val="28"/>
          <w:szCs w:val="28"/>
        </w:rPr>
        <w:t xml:space="preserve">ного списку "Інтеграція </w:t>
      </w:r>
      <w:proofErr w:type="gramStart"/>
      <w:r w:rsidR="003A21C4">
        <w:rPr>
          <w:rFonts w:ascii="Times New Roman" w:hAnsi="Times New Roman" w:cs="Times New Roman"/>
          <w:sz w:val="28"/>
          <w:szCs w:val="28"/>
        </w:rPr>
        <w:t xml:space="preserve">заради </w:t>
      </w:r>
      <w:r w:rsidRPr="00691492">
        <w:rPr>
          <w:rFonts w:ascii="Times New Roman" w:hAnsi="Times New Roman" w:cs="Times New Roman"/>
          <w:sz w:val="28"/>
          <w:szCs w:val="28"/>
        </w:rPr>
        <w:t xml:space="preserve"> миру</w:t>
      </w:r>
      <w:proofErr w:type="gramEnd"/>
      <w:r w:rsidRPr="00691492">
        <w:rPr>
          <w:rFonts w:ascii="Times New Roman" w:hAnsi="Times New Roman" w:cs="Times New Roman"/>
          <w:sz w:val="28"/>
          <w:szCs w:val="28"/>
        </w:rPr>
        <w:t xml:space="preserve">". В Дні європейської спадщини бібліотека проведе літературно-мистецький вечір "Європейська культура – надбання людства". Бібліотека продовжить роботу в межах ініційованих нею проектів "Бібліотека проти самотності", "Читаюча </w:t>
      </w:r>
      <w:r w:rsidR="002B2D8C">
        <w:rPr>
          <w:rFonts w:ascii="Times New Roman" w:hAnsi="Times New Roman" w:cs="Times New Roman"/>
          <w:sz w:val="28"/>
          <w:szCs w:val="28"/>
          <w:lang w:val="uk-UA"/>
        </w:rPr>
        <w:t>Старобільщина</w:t>
      </w:r>
      <w:r w:rsidRPr="00691492">
        <w:rPr>
          <w:rFonts w:ascii="Times New Roman" w:hAnsi="Times New Roman" w:cs="Times New Roman"/>
          <w:sz w:val="28"/>
          <w:szCs w:val="28"/>
        </w:rPr>
        <w:t xml:space="preserve">", "Правова освіта – частка процесу самоусвідомлення нації", а також проектів збереження і популяризації рідких і цінних краєзнавчих книг. </w:t>
      </w:r>
    </w:p>
    <w:p w:rsidR="00C04176"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rPr>
        <w:t>Питання збереження книжкових фондів вирішується традиційно за допомогою перевірок частин фондів книгосховища і фондів відділів обслуговування, які цього року проходять згідно прийнятим термінам. Бібліотека розпочне після ремонту розстановку відповідних розділів фонду у книгосховищі. Бібліотека активізує роботу щодо звільнення фондів від дублетної літератури та книг, що не мають попиту. Продовжуватимуть роботу курси комп’ютер</w:t>
      </w:r>
      <w:r w:rsidR="00C04176">
        <w:rPr>
          <w:rFonts w:ascii="Times New Roman" w:hAnsi="Times New Roman" w:cs="Times New Roman"/>
          <w:sz w:val="28"/>
          <w:szCs w:val="28"/>
        </w:rPr>
        <w:t>ної грамотності для пенсіонерів.</w:t>
      </w:r>
    </w:p>
    <w:p w:rsidR="00C04176" w:rsidRDefault="00691492" w:rsidP="00E6756B">
      <w:pPr>
        <w:shd w:val="clear" w:color="auto" w:fill="FFFFFF"/>
        <w:ind w:firstLine="708"/>
        <w:jc w:val="both"/>
        <w:rPr>
          <w:rFonts w:ascii="Times New Roman" w:hAnsi="Times New Roman" w:cs="Times New Roman"/>
          <w:sz w:val="28"/>
          <w:szCs w:val="28"/>
          <w:lang w:val="uk-UA"/>
        </w:rPr>
      </w:pPr>
      <w:r w:rsidRPr="00691492">
        <w:rPr>
          <w:rFonts w:ascii="Times New Roman" w:hAnsi="Times New Roman" w:cs="Times New Roman"/>
          <w:sz w:val="28"/>
          <w:szCs w:val="28"/>
        </w:rPr>
        <w:t xml:space="preserve"> Науково-методична, науково-бібліографічна робота буде продовжена згідно координаційного плану роботи бібліотек </w:t>
      </w:r>
      <w:r w:rsidR="00C04176">
        <w:rPr>
          <w:rFonts w:ascii="Times New Roman" w:hAnsi="Times New Roman" w:cs="Times New Roman"/>
          <w:sz w:val="28"/>
          <w:szCs w:val="28"/>
          <w:lang w:val="uk-UA"/>
        </w:rPr>
        <w:t>району</w:t>
      </w:r>
    </w:p>
    <w:p w:rsidR="004576ED" w:rsidRDefault="00691492" w:rsidP="00E6756B">
      <w:pPr>
        <w:shd w:val="clear" w:color="auto" w:fill="FFFFFF"/>
        <w:ind w:firstLine="708"/>
        <w:jc w:val="both"/>
        <w:rPr>
          <w:rFonts w:ascii="Times New Roman" w:hAnsi="Times New Roman" w:cs="Times New Roman"/>
          <w:sz w:val="28"/>
          <w:szCs w:val="28"/>
        </w:rPr>
      </w:pPr>
      <w:r w:rsidRPr="00691492">
        <w:rPr>
          <w:rFonts w:ascii="Times New Roman" w:hAnsi="Times New Roman" w:cs="Times New Roman"/>
          <w:sz w:val="28"/>
          <w:szCs w:val="28"/>
        </w:rPr>
        <w:t xml:space="preserve">. Значна робота буде продовжена щодо переведення усієї бібліотечної діяльності використання класифікації УДК. Бібліотека продовжить поповнення електронних баз даних, систематично працюватиме над поповненням бібліотечних </w:t>
      </w:r>
      <w:r w:rsidR="00897B4F">
        <w:rPr>
          <w:rFonts w:ascii="Times New Roman" w:hAnsi="Times New Roman" w:cs="Times New Roman"/>
          <w:sz w:val="28"/>
          <w:szCs w:val="28"/>
          <w:lang w:val="uk-UA"/>
        </w:rPr>
        <w:t>веб сайту.</w:t>
      </w:r>
      <w:r w:rsidRPr="00691492">
        <w:rPr>
          <w:rFonts w:ascii="Times New Roman" w:hAnsi="Times New Roman" w:cs="Times New Roman"/>
          <w:sz w:val="28"/>
          <w:szCs w:val="28"/>
        </w:rPr>
        <w:t xml:space="preserve">  В системі популяризації літератури бібліотека буде активніше використовувати можливості соціальних мереж, створюючи такі електронні продукти, </w:t>
      </w:r>
      <w:r w:rsidR="004576ED">
        <w:rPr>
          <w:rFonts w:ascii="Times New Roman" w:hAnsi="Times New Roman" w:cs="Times New Roman"/>
          <w:sz w:val="28"/>
          <w:szCs w:val="28"/>
          <w:lang w:val="uk-UA"/>
        </w:rPr>
        <w:t xml:space="preserve">як </w:t>
      </w:r>
      <w:r w:rsidRPr="00691492">
        <w:rPr>
          <w:rFonts w:ascii="Times New Roman" w:hAnsi="Times New Roman" w:cs="Times New Roman"/>
          <w:sz w:val="28"/>
          <w:szCs w:val="28"/>
        </w:rPr>
        <w:t>віртуальні виставки, відео-лекції. Бібліотекою будуть проведені заходи загально</w:t>
      </w:r>
      <w:r w:rsidR="004576ED">
        <w:rPr>
          <w:rFonts w:ascii="Times New Roman" w:hAnsi="Times New Roman" w:cs="Times New Roman"/>
          <w:sz w:val="28"/>
          <w:szCs w:val="28"/>
          <w:lang w:val="uk-UA"/>
        </w:rPr>
        <w:t>районного</w:t>
      </w:r>
      <w:r w:rsidRPr="00691492">
        <w:rPr>
          <w:rFonts w:ascii="Times New Roman" w:hAnsi="Times New Roman" w:cs="Times New Roman"/>
          <w:sz w:val="28"/>
          <w:szCs w:val="28"/>
        </w:rPr>
        <w:t xml:space="preserve"> значення: семінари, вебінари, он-лайн семінари, дистанційне навчання охопить ряд актуальних проблем щодо використання інформаційних технологій та Інтернету в бібліотеках з питань кадрового менеджменту, питання інноваційних змін в бібліотечній діяльності, орієнтованих на задоволення потреб </w:t>
      </w:r>
      <w:proofErr w:type="gramStart"/>
      <w:r w:rsidRPr="00691492">
        <w:rPr>
          <w:rFonts w:ascii="Times New Roman" w:hAnsi="Times New Roman" w:cs="Times New Roman"/>
          <w:sz w:val="28"/>
          <w:szCs w:val="28"/>
        </w:rPr>
        <w:t>клієнта.,</w:t>
      </w:r>
      <w:proofErr w:type="gramEnd"/>
      <w:r w:rsidRPr="00691492">
        <w:rPr>
          <w:rFonts w:ascii="Times New Roman" w:hAnsi="Times New Roman" w:cs="Times New Roman"/>
          <w:sz w:val="28"/>
          <w:szCs w:val="28"/>
        </w:rPr>
        <w:t xml:space="preserve"> стратегії розвитку бібліотек в умовах децентралізації влади. Буде продовжено випуск методичних порад, аналітичних довідок згідно актуальних потреб бібліотечної роботи в </w:t>
      </w:r>
      <w:r w:rsidR="004576ED">
        <w:rPr>
          <w:rFonts w:ascii="Times New Roman" w:hAnsi="Times New Roman" w:cs="Times New Roman"/>
          <w:sz w:val="28"/>
          <w:szCs w:val="28"/>
          <w:lang w:val="uk-UA"/>
        </w:rPr>
        <w:t>районі</w:t>
      </w:r>
      <w:r w:rsidRPr="00691492">
        <w:rPr>
          <w:rFonts w:ascii="Times New Roman" w:hAnsi="Times New Roman" w:cs="Times New Roman"/>
          <w:sz w:val="28"/>
          <w:szCs w:val="28"/>
        </w:rPr>
        <w:t>. Велику увагу бібліотека приділятиме створенню позитивного іміджу, рекламі своєї діяльнос</w:t>
      </w:r>
      <w:r w:rsidR="004576ED">
        <w:rPr>
          <w:rFonts w:ascii="Times New Roman" w:hAnsi="Times New Roman" w:cs="Times New Roman"/>
          <w:sz w:val="28"/>
          <w:szCs w:val="28"/>
        </w:rPr>
        <w:t>ті, укріпленню зв’язків із ЗМІ.</w:t>
      </w:r>
    </w:p>
    <w:p w:rsidR="003E4BE9" w:rsidRPr="00691492" w:rsidRDefault="00691492" w:rsidP="00E6756B">
      <w:pPr>
        <w:shd w:val="clear" w:color="auto" w:fill="FFFFFF"/>
        <w:ind w:firstLine="708"/>
        <w:jc w:val="both"/>
        <w:rPr>
          <w:rFonts w:ascii="Times New Roman" w:hAnsi="Times New Roman" w:cs="Times New Roman"/>
          <w:noProof/>
          <w:sz w:val="28"/>
          <w:szCs w:val="28"/>
          <w:lang w:eastAsia="ru-RU"/>
        </w:rPr>
      </w:pPr>
      <w:r w:rsidRPr="00691492">
        <w:rPr>
          <w:rFonts w:ascii="Times New Roman" w:hAnsi="Times New Roman" w:cs="Times New Roman"/>
          <w:sz w:val="28"/>
          <w:szCs w:val="28"/>
        </w:rPr>
        <w:t xml:space="preserve">Бібліотека продовжить роботу щодо участі в загальнодержавних проектах, які оголошує Українська бібліотечна асоціація, іноземні та українські фонди, організації, установ. В стратегії розвитку ми приділимо неабияке значення спрямованості роботи бібліотек на ключові інтереси конкретних соціальних груп, на їх духовні цінності. Ми, як завжди, маємо приділити увагу вивченню читацьких інтересів особистості, чіткому знайомству бібліотекаря з економічними проблемами господарств, потребами національної та вікової складових населення, потребами різних соціальних груп. </w:t>
      </w:r>
      <w:r w:rsidR="004576ED">
        <w:rPr>
          <w:rFonts w:ascii="Times New Roman" w:hAnsi="Times New Roman" w:cs="Times New Roman"/>
          <w:sz w:val="28"/>
          <w:szCs w:val="28"/>
          <w:lang w:val="uk-UA"/>
        </w:rPr>
        <w:t>Методичний відділ</w:t>
      </w:r>
      <w:r w:rsidRPr="00691492">
        <w:rPr>
          <w:rFonts w:ascii="Times New Roman" w:hAnsi="Times New Roman" w:cs="Times New Roman"/>
          <w:sz w:val="28"/>
          <w:szCs w:val="28"/>
        </w:rPr>
        <w:t xml:space="preserve"> продовжить роботу щодо вивчення відповідності діяльності бібліотеки, складу її фондів сучасним потребам користувачів. </w:t>
      </w:r>
    </w:p>
    <w:p w:rsidR="00855550" w:rsidRPr="00855550" w:rsidRDefault="00855550" w:rsidP="00855550">
      <w:pPr>
        <w:shd w:val="clear" w:color="auto" w:fill="FFFFFF"/>
        <w:suppressAutoHyphens/>
        <w:spacing w:after="0" w:line="360" w:lineRule="auto"/>
        <w:rPr>
          <w:rFonts w:ascii="Times New Roman" w:eastAsia="Times New Roman" w:hAnsi="Times New Roman" w:cs="Times New Roman"/>
          <w:sz w:val="28"/>
          <w:szCs w:val="28"/>
          <w:lang w:eastAsia="ar-SA"/>
        </w:rPr>
      </w:pPr>
      <w:r w:rsidRPr="00855550">
        <w:rPr>
          <w:rFonts w:ascii="Times New Roman" w:eastAsia="Times New Roman" w:hAnsi="Times New Roman" w:cs="Times New Roman"/>
          <w:b/>
          <w:bCs/>
          <w:sz w:val="28"/>
          <w:szCs w:val="28"/>
          <w:lang w:eastAsia="ar-SA"/>
        </w:rPr>
        <w:t>Президентом України оголошено:</w:t>
      </w:r>
    </w:p>
    <w:p w:rsidR="00855550" w:rsidRPr="00855550" w:rsidRDefault="00855550" w:rsidP="00855550">
      <w:pPr>
        <w:shd w:val="clear" w:color="auto" w:fill="FFFFFF"/>
        <w:suppressAutoHyphens/>
        <w:spacing w:after="0" w:line="360" w:lineRule="auto"/>
        <w:rPr>
          <w:rFonts w:ascii="Times New Roman" w:eastAsia="Times New Roman" w:hAnsi="Times New Roman" w:cs="Times New Roman"/>
          <w:sz w:val="28"/>
          <w:szCs w:val="28"/>
          <w:lang w:eastAsia="ar-SA"/>
        </w:rPr>
      </w:pPr>
      <w:r w:rsidRPr="00855550">
        <w:rPr>
          <w:rFonts w:ascii="Times New Roman" w:eastAsia="Times New Roman" w:hAnsi="Times New Roman" w:cs="Times New Roman"/>
          <w:sz w:val="28"/>
          <w:szCs w:val="28"/>
          <w:lang w:eastAsia="ar-SA"/>
        </w:rPr>
        <w:t>2020 – </w:t>
      </w:r>
      <w:r w:rsidRPr="00855550">
        <w:rPr>
          <w:rFonts w:ascii="Times New Roman" w:eastAsia="Times New Roman" w:hAnsi="Times New Roman" w:cs="Times New Roman"/>
          <w:b/>
          <w:bCs/>
          <w:sz w:val="28"/>
          <w:szCs w:val="28"/>
          <w:lang w:eastAsia="ar-SA"/>
        </w:rPr>
        <w:t>Роком Європи в Україні;</w:t>
      </w:r>
    </w:p>
    <w:p w:rsidR="00855550" w:rsidRPr="00855550" w:rsidRDefault="00855550" w:rsidP="00855550">
      <w:pPr>
        <w:shd w:val="clear" w:color="auto" w:fill="FFFFFF"/>
        <w:suppressAutoHyphens/>
        <w:spacing w:after="0" w:line="360" w:lineRule="auto"/>
        <w:rPr>
          <w:rFonts w:ascii="Times New Roman" w:eastAsia="Times New Roman" w:hAnsi="Times New Roman" w:cs="Times New Roman"/>
          <w:sz w:val="28"/>
          <w:szCs w:val="28"/>
          <w:lang w:eastAsia="ar-SA"/>
        </w:rPr>
      </w:pPr>
      <w:r w:rsidRPr="00855550">
        <w:rPr>
          <w:rFonts w:ascii="Times New Roman" w:eastAsia="Times New Roman" w:hAnsi="Times New Roman" w:cs="Times New Roman"/>
          <w:sz w:val="28"/>
          <w:szCs w:val="28"/>
          <w:lang w:eastAsia="ar-SA"/>
        </w:rPr>
        <w:t>2018 – 2027 – Д</w:t>
      </w:r>
      <w:r w:rsidRPr="00855550">
        <w:rPr>
          <w:rFonts w:ascii="Times New Roman" w:eastAsia="Times New Roman" w:hAnsi="Times New Roman" w:cs="Times New Roman"/>
          <w:b/>
          <w:bCs/>
          <w:sz w:val="28"/>
          <w:szCs w:val="28"/>
          <w:lang w:eastAsia="ar-SA"/>
        </w:rPr>
        <w:t>есятиріччям української мови.</w:t>
      </w:r>
    </w:p>
    <w:p w:rsidR="00855550" w:rsidRPr="00855550" w:rsidRDefault="00855550" w:rsidP="00855550">
      <w:pPr>
        <w:shd w:val="clear" w:color="auto" w:fill="FFFFFF"/>
        <w:suppressAutoHyphens/>
        <w:spacing w:after="0" w:line="360" w:lineRule="auto"/>
        <w:rPr>
          <w:rFonts w:ascii="Times New Roman" w:eastAsia="Times New Roman" w:hAnsi="Times New Roman" w:cs="Times New Roman"/>
          <w:sz w:val="28"/>
          <w:szCs w:val="28"/>
          <w:lang w:eastAsia="ar-SA"/>
        </w:rPr>
      </w:pPr>
      <w:r w:rsidRPr="00855550">
        <w:rPr>
          <w:rFonts w:ascii="Times New Roman" w:eastAsia="Times New Roman" w:hAnsi="Times New Roman" w:cs="Times New Roman"/>
          <w:sz w:val="28"/>
          <w:szCs w:val="28"/>
          <w:lang w:eastAsia="ar-SA"/>
        </w:rPr>
        <w:t>У 2020 році планується проведення </w:t>
      </w:r>
      <w:r w:rsidRPr="00855550">
        <w:rPr>
          <w:rFonts w:ascii="Times New Roman" w:eastAsia="Times New Roman" w:hAnsi="Times New Roman" w:cs="Times New Roman"/>
          <w:b/>
          <w:bCs/>
          <w:sz w:val="28"/>
          <w:szCs w:val="28"/>
          <w:lang w:eastAsia="ar-SA"/>
        </w:rPr>
        <w:t>перепису населення України.</w:t>
      </w:r>
    </w:p>
    <w:p w:rsidR="001309C6" w:rsidRDefault="001309C6" w:rsidP="00691492">
      <w:pPr>
        <w:shd w:val="clear" w:color="auto" w:fill="FFFFFF"/>
        <w:jc w:val="both"/>
        <w:rPr>
          <w:rFonts w:ascii="Times New Roman" w:hAnsi="Times New Roman" w:cs="Times New Roman"/>
          <w:sz w:val="28"/>
          <w:szCs w:val="28"/>
        </w:rPr>
      </w:pPr>
    </w:p>
    <w:p w:rsidR="004576ED" w:rsidRDefault="004576ED" w:rsidP="00691492">
      <w:pPr>
        <w:shd w:val="clear" w:color="auto" w:fill="FFFFFF"/>
        <w:jc w:val="both"/>
        <w:rPr>
          <w:rFonts w:ascii="Times New Roman" w:hAnsi="Times New Roman" w:cs="Times New Roman"/>
          <w:sz w:val="28"/>
          <w:szCs w:val="28"/>
        </w:rPr>
      </w:pPr>
    </w:p>
    <w:p w:rsidR="00A240E4" w:rsidRDefault="00A240E4" w:rsidP="00691492">
      <w:pPr>
        <w:shd w:val="clear" w:color="auto" w:fill="FFFFFF"/>
        <w:jc w:val="both"/>
        <w:rPr>
          <w:rFonts w:ascii="Times New Roman" w:hAnsi="Times New Roman" w:cs="Times New Roman"/>
          <w:sz w:val="28"/>
          <w:szCs w:val="28"/>
        </w:rPr>
      </w:pPr>
    </w:p>
    <w:p w:rsidR="00916385" w:rsidRDefault="00916385" w:rsidP="00765935">
      <w:pPr>
        <w:shd w:val="clear" w:color="auto" w:fill="FFFFFF"/>
        <w:spacing w:after="0" w:line="240" w:lineRule="auto"/>
        <w:jc w:val="center"/>
        <w:outlineLvl w:val="0"/>
        <w:rPr>
          <w:rFonts w:ascii="Times New Roman" w:eastAsia="Times New Roman" w:hAnsi="Times New Roman" w:cs="Times New Roman"/>
          <w:b/>
          <w:sz w:val="28"/>
          <w:szCs w:val="28"/>
          <w:lang w:val="uk-UA" w:eastAsia="ru-RU"/>
        </w:rPr>
      </w:pPr>
    </w:p>
    <w:p w:rsidR="004524B0" w:rsidRDefault="00D5103C" w:rsidP="00765935">
      <w:p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РОЗДІЛ </w:t>
      </w:r>
      <w:r w:rsidR="004576ED" w:rsidRPr="00321A42">
        <w:rPr>
          <w:rFonts w:ascii="Times New Roman" w:hAnsi="Times New Roman" w:cs="Times New Roman"/>
          <w:b/>
          <w:sz w:val="28"/>
          <w:szCs w:val="28"/>
          <w:lang w:val="uk-UA"/>
        </w:rPr>
        <w:t xml:space="preserve">ІІ. Творчо-виробнича діяльність. </w:t>
      </w:r>
      <w:r w:rsidR="004576ED" w:rsidRPr="004576ED">
        <w:rPr>
          <w:rFonts w:ascii="Times New Roman" w:hAnsi="Times New Roman" w:cs="Times New Roman"/>
          <w:b/>
          <w:sz w:val="28"/>
          <w:szCs w:val="28"/>
        </w:rPr>
        <w:t>Контрольні показники на 20</w:t>
      </w:r>
      <w:r w:rsidR="004576ED">
        <w:rPr>
          <w:rFonts w:ascii="Times New Roman" w:hAnsi="Times New Roman" w:cs="Times New Roman"/>
          <w:b/>
          <w:sz w:val="28"/>
          <w:szCs w:val="28"/>
          <w:lang w:val="uk-UA"/>
        </w:rPr>
        <w:t>20</w:t>
      </w:r>
      <w:r w:rsidR="004576ED" w:rsidRPr="004576ED">
        <w:rPr>
          <w:rFonts w:ascii="Times New Roman" w:hAnsi="Times New Roman" w:cs="Times New Roman"/>
          <w:b/>
          <w:sz w:val="28"/>
          <w:szCs w:val="28"/>
        </w:rPr>
        <w:t xml:space="preserve"> рік</w:t>
      </w:r>
    </w:p>
    <w:p w:rsidR="004576ED" w:rsidRDefault="004576ED" w:rsidP="00765935">
      <w:pPr>
        <w:shd w:val="clear" w:color="auto" w:fill="FFFFFF"/>
        <w:spacing w:after="0" w:line="240" w:lineRule="auto"/>
        <w:jc w:val="center"/>
        <w:rPr>
          <w:rFonts w:ascii="Times New Roman" w:hAnsi="Times New Roman" w:cs="Times New Roman"/>
          <w:b/>
          <w:sz w:val="28"/>
          <w:szCs w:val="28"/>
        </w:rPr>
      </w:pPr>
    </w:p>
    <w:p w:rsidR="004576ED" w:rsidRPr="004576ED" w:rsidRDefault="004576ED" w:rsidP="00765935">
      <w:pPr>
        <w:shd w:val="clear" w:color="auto" w:fill="FFFFFF"/>
        <w:spacing w:after="0" w:line="240" w:lineRule="auto"/>
        <w:jc w:val="center"/>
        <w:rPr>
          <w:rFonts w:ascii="Times New Roman" w:eastAsia="Times New Roman" w:hAnsi="Times New Roman" w:cs="Times New Roman"/>
          <w:b/>
          <w:sz w:val="28"/>
          <w:szCs w:val="28"/>
          <w:lang w:val="uk-UA" w:eastAsia="ru-RU"/>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528"/>
        <w:gridCol w:w="1276"/>
        <w:gridCol w:w="1559"/>
        <w:gridCol w:w="1418"/>
        <w:gridCol w:w="1843"/>
        <w:gridCol w:w="2126"/>
      </w:tblGrid>
      <w:tr w:rsidR="00F94803" w:rsidRPr="008C4CC9" w:rsidTr="00F94803">
        <w:tc>
          <w:tcPr>
            <w:tcW w:w="817" w:type="dxa"/>
          </w:tcPr>
          <w:p w:rsidR="00F94803" w:rsidRPr="008C4CC9" w:rsidRDefault="00F94803" w:rsidP="00F94803">
            <w:pPr>
              <w:shd w:val="clear" w:color="auto" w:fill="FFFFFF"/>
              <w:spacing w:after="0" w:line="240" w:lineRule="auto"/>
              <w:jc w:val="center"/>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w:t>
            </w:r>
          </w:p>
        </w:tc>
        <w:tc>
          <w:tcPr>
            <w:tcW w:w="5528" w:type="dxa"/>
          </w:tcPr>
          <w:p w:rsidR="00F94803" w:rsidRPr="008C4CC9" w:rsidRDefault="00F94803" w:rsidP="00765935">
            <w:pPr>
              <w:shd w:val="clear" w:color="auto" w:fill="FFFFFF"/>
              <w:spacing w:after="0" w:line="240" w:lineRule="auto"/>
              <w:jc w:val="center"/>
              <w:rPr>
                <w:rFonts w:ascii="Times New Roman" w:eastAsia="Times New Roman" w:hAnsi="Times New Roman" w:cs="Times New Roman"/>
                <w:b/>
                <w:sz w:val="28"/>
                <w:szCs w:val="28"/>
                <w:lang w:val="uk-UA" w:eastAsia="ru-RU"/>
              </w:rPr>
            </w:pPr>
            <w:r w:rsidRPr="008C4CC9">
              <w:rPr>
                <w:rFonts w:ascii="Times New Roman" w:hAnsi="Times New Roman" w:cs="Times New Roman"/>
                <w:b/>
                <w:sz w:val="28"/>
                <w:szCs w:val="28"/>
              </w:rPr>
              <w:t>Основні напрямки</w:t>
            </w:r>
          </w:p>
        </w:tc>
        <w:tc>
          <w:tcPr>
            <w:tcW w:w="1276" w:type="dxa"/>
          </w:tcPr>
          <w:p w:rsidR="00F94803" w:rsidRPr="008C4CC9" w:rsidRDefault="00F94803" w:rsidP="002576B2">
            <w:pPr>
              <w:shd w:val="clear" w:color="auto" w:fill="FFFFFF"/>
              <w:spacing w:after="0" w:line="240" w:lineRule="auto"/>
              <w:jc w:val="center"/>
              <w:rPr>
                <w:rFonts w:ascii="Times New Roman" w:eastAsia="Times New Roman" w:hAnsi="Times New Roman" w:cs="Times New Roman"/>
                <w:b/>
                <w:sz w:val="28"/>
                <w:szCs w:val="28"/>
                <w:lang w:val="uk-UA" w:eastAsia="ru-RU"/>
              </w:rPr>
            </w:pPr>
            <w:r w:rsidRPr="008C4CC9">
              <w:rPr>
                <w:rFonts w:ascii="Times New Roman" w:hAnsi="Times New Roman" w:cs="Times New Roman"/>
                <w:b/>
                <w:sz w:val="28"/>
                <w:szCs w:val="28"/>
              </w:rPr>
              <w:t>План</w:t>
            </w:r>
          </w:p>
        </w:tc>
        <w:tc>
          <w:tcPr>
            <w:tcW w:w="6946" w:type="dxa"/>
            <w:gridSpan w:val="4"/>
          </w:tcPr>
          <w:p w:rsidR="00F94803" w:rsidRPr="008C4CC9" w:rsidRDefault="00F94803" w:rsidP="00765935">
            <w:pPr>
              <w:shd w:val="clear" w:color="auto" w:fill="FFFFFF"/>
              <w:spacing w:after="0" w:line="240" w:lineRule="auto"/>
              <w:jc w:val="center"/>
              <w:rPr>
                <w:rFonts w:ascii="Times New Roman" w:eastAsia="Times New Roman" w:hAnsi="Times New Roman" w:cs="Times New Roman"/>
                <w:b/>
                <w:sz w:val="28"/>
                <w:szCs w:val="28"/>
                <w:lang w:val="uk-UA" w:eastAsia="ru-RU"/>
              </w:rPr>
            </w:pPr>
            <w:r w:rsidRPr="008C4CC9">
              <w:rPr>
                <w:rFonts w:ascii="Times New Roman" w:hAnsi="Times New Roman" w:cs="Times New Roman"/>
                <w:b/>
                <w:sz w:val="28"/>
                <w:szCs w:val="28"/>
              </w:rPr>
              <w:t>Кількісні показники поквартально</w:t>
            </w:r>
          </w:p>
        </w:tc>
      </w:tr>
      <w:tr w:rsidR="00F94803" w:rsidRPr="008C4CC9" w:rsidTr="00F94803">
        <w:trPr>
          <w:trHeight w:val="498"/>
        </w:trPr>
        <w:tc>
          <w:tcPr>
            <w:tcW w:w="817" w:type="dxa"/>
          </w:tcPr>
          <w:p w:rsidR="00F94803" w:rsidRPr="008C4CC9" w:rsidRDefault="00F94803"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1.</w:t>
            </w:r>
          </w:p>
        </w:tc>
        <w:tc>
          <w:tcPr>
            <w:tcW w:w="5528" w:type="dxa"/>
          </w:tcPr>
          <w:p w:rsidR="00F94803" w:rsidRPr="008C4CC9" w:rsidRDefault="00A7621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hAnsi="Times New Roman" w:cs="Times New Roman"/>
                <w:sz w:val="28"/>
                <w:szCs w:val="28"/>
              </w:rPr>
              <w:t>Кількість користувачів:</w:t>
            </w:r>
          </w:p>
        </w:tc>
        <w:tc>
          <w:tcPr>
            <w:tcW w:w="1276" w:type="dxa"/>
          </w:tcPr>
          <w:p w:rsidR="00F94803"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13900</w:t>
            </w:r>
          </w:p>
        </w:tc>
        <w:tc>
          <w:tcPr>
            <w:tcW w:w="1559" w:type="dxa"/>
          </w:tcPr>
          <w:p w:rsidR="00F94803"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8340</w:t>
            </w:r>
          </w:p>
        </w:tc>
        <w:tc>
          <w:tcPr>
            <w:tcW w:w="1418" w:type="dxa"/>
          </w:tcPr>
          <w:p w:rsidR="00F94803" w:rsidRPr="008C4CC9" w:rsidRDefault="008C4CC9" w:rsidP="008C4CC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4430</w:t>
            </w:r>
          </w:p>
        </w:tc>
        <w:tc>
          <w:tcPr>
            <w:tcW w:w="1843" w:type="dxa"/>
          </w:tcPr>
          <w:p w:rsidR="00F94803"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630</w:t>
            </w:r>
          </w:p>
        </w:tc>
        <w:tc>
          <w:tcPr>
            <w:tcW w:w="2126" w:type="dxa"/>
          </w:tcPr>
          <w:p w:rsidR="00F94803" w:rsidRPr="008C4CC9" w:rsidRDefault="008C4CC9" w:rsidP="008C4CC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500</w:t>
            </w:r>
          </w:p>
        </w:tc>
      </w:tr>
      <w:tr w:rsidR="00F94803" w:rsidRPr="008C4CC9" w:rsidTr="00F94803">
        <w:tc>
          <w:tcPr>
            <w:tcW w:w="817" w:type="dxa"/>
          </w:tcPr>
          <w:p w:rsidR="00F94803" w:rsidRPr="008C4CC9" w:rsidRDefault="00A7621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2</w:t>
            </w:r>
          </w:p>
        </w:tc>
        <w:tc>
          <w:tcPr>
            <w:tcW w:w="5528" w:type="dxa"/>
          </w:tcPr>
          <w:p w:rsidR="00F94803" w:rsidRPr="008C4CC9" w:rsidRDefault="00A7621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hAnsi="Times New Roman" w:cs="Times New Roman"/>
                <w:sz w:val="28"/>
                <w:szCs w:val="28"/>
              </w:rPr>
              <w:t>Число відвідувань</w:t>
            </w:r>
          </w:p>
        </w:tc>
        <w:tc>
          <w:tcPr>
            <w:tcW w:w="1276"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59500</w:t>
            </w:r>
          </w:p>
        </w:tc>
        <w:tc>
          <w:tcPr>
            <w:tcW w:w="1559" w:type="dxa"/>
          </w:tcPr>
          <w:p w:rsidR="00F94803" w:rsidRPr="008C4CC9" w:rsidRDefault="004E2061"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35700</w:t>
            </w:r>
          </w:p>
        </w:tc>
        <w:tc>
          <w:tcPr>
            <w:tcW w:w="1418" w:type="dxa"/>
          </w:tcPr>
          <w:p w:rsidR="00F94803" w:rsidRPr="008C4CC9" w:rsidRDefault="004E2061"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14560</w:t>
            </w:r>
          </w:p>
        </w:tc>
        <w:tc>
          <w:tcPr>
            <w:tcW w:w="1843"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6000</w:t>
            </w:r>
          </w:p>
        </w:tc>
        <w:tc>
          <w:tcPr>
            <w:tcW w:w="2126"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3240</w:t>
            </w:r>
          </w:p>
        </w:tc>
      </w:tr>
      <w:tr w:rsidR="00F94803" w:rsidRPr="008C4CC9" w:rsidTr="00F94803">
        <w:tc>
          <w:tcPr>
            <w:tcW w:w="817" w:type="dxa"/>
          </w:tcPr>
          <w:p w:rsidR="00F94803" w:rsidRPr="008C4CC9" w:rsidRDefault="00A7621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3</w:t>
            </w:r>
          </w:p>
        </w:tc>
        <w:tc>
          <w:tcPr>
            <w:tcW w:w="5528" w:type="dxa"/>
          </w:tcPr>
          <w:p w:rsidR="00F94803" w:rsidRPr="008C4CC9" w:rsidRDefault="008C4CC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hAnsi="Times New Roman" w:cs="Times New Roman"/>
                <w:sz w:val="28"/>
                <w:szCs w:val="28"/>
              </w:rPr>
              <w:t>Видача документів та інформаційних видань</w:t>
            </w:r>
          </w:p>
        </w:tc>
        <w:tc>
          <w:tcPr>
            <w:tcW w:w="1276" w:type="dxa"/>
          </w:tcPr>
          <w:p w:rsidR="00F94803" w:rsidRPr="008C4CC9" w:rsidRDefault="004E2061"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270600</w:t>
            </w:r>
          </w:p>
        </w:tc>
        <w:tc>
          <w:tcPr>
            <w:tcW w:w="1559"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162360</w:t>
            </w:r>
          </w:p>
        </w:tc>
        <w:tc>
          <w:tcPr>
            <w:tcW w:w="1418" w:type="dxa"/>
          </w:tcPr>
          <w:p w:rsidR="00F94803" w:rsidRPr="008C4CC9" w:rsidRDefault="004E2061" w:rsidP="004E2061">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102480</w:t>
            </w:r>
          </w:p>
        </w:tc>
        <w:tc>
          <w:tcPr>
            <w:tcW w:w="1843"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3760</w:t>
            </w:r>
          </w:p>
        </w:tc>
        <w:tc>
          <w:tcPr>
            <w:tcW w:w="2126" w:type="dxa"/>
          </w:tcPr>
          <w:p w:rsidR="00F94803" w:rsidRPr="008C4CC9" w:rsidRDefault="004E2061"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2000</w:t>
            </w:r>
          </w:p>
        </w:tc>
      </w:tr>
      <w:tr w:rsidR="008C4CC9" w:rsidRPr="008C4CC9" w:rsidTr="00F94803">
        <w:tc>
          <w:tcPr>
            <w:tcW w:w="817" w:type="dxa"/>
          </w:tcPr>
          <w:p w:rsidR="008C4CC9" w:rsidRPr="008C4CC9" w:rsidRDefault="008C4CC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4</w:t>
            </w:r>
          </w:p>
        </w:tc>
        <w:tc>
          <w:tcPr>
            <w:tcW w:w="5528" w:type="dxa"/>
          </w:tcPr>
          <w:p w:rsidR="008C4CC9" w:rsidRPr="008C4CC9" w:rsidRDefault="008C4CC9" w:rsidP="00765935">
            <w:pPr>
              <w:shd w:val="clear" w:color="auto" w:fill="FFFFFF"/>
              <w:spacing w:after="0" w:line="240" w:lineRule="auto"/>
              <w:rPr>
                <w:rFonts w:ascii="Times New Roman" w:hAnsi="Times New Roman" w:cs="Times New Roman"/>
                <w:sz w:val="28"/>
                <w:szCs w:val="28"/>
              </w:rPr>
            </w:pPr>
            <w:r w:rsidRPr="008C4CC9">
              <w:rPr>
                <w:rFonts w:ascii="Times New Roman" w:hAnsi="Times New Roman" w:cs="Times New Roman"/>
                <w:sz w:val="28"/>
                <w:szCs w:val="28"/>
              </w:rPr>
              <w:t>Кількість масових заходів в приміщенні бібліотеки</w:t>
            </w:r>
          </w:p>
        </w:tc>
        <w:tc>
          <w:tcPr>
            <w:tcW w:w="1276" w:type="dxa"/>
          </w:tcPr>
          <w:p w:rsidR="008C4CC9" w:rsidRPr="008C4CC9" w:rsidRDefault="00C903C2"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400</w:t>
            </w:r>
          </w:p>
        </w:tc>
        <w:tc>
          <w:tcPr>
            <w:tcW w:w="1559"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240</w:t>
            </w:r>
          </w:p>
        </w:tc>
        <w:tc>
          <w:tcPr>
            <w:tcW w:w="1418" w:type="dxa"/>
          </w:tcPr>
          <w:p w:rsidR="008C4CC9" w:rsidRPr="008C4CC9" w:rsidRDefault="00780CF3"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80</w:t>
            </w:r>
          </w:p>
        </w:tc>
        <w:tc>
          <w:tcPr>
            <w:tcW w:w="1843"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50</w:t>
            </w:r>
          </w:p>
        </w:tc>
        <w:tc>
          <w:tcPr>
            <w:tcW w:w="2126"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30</w:t>
            </w:r>
          </w:p>
        </w:tc>
      </w:tr>
      <w:tr w:rsidR="008C4CC9" w:rsidRPr="008C4CC9" w:rsidTr="00F94803">
        <w:tc>
          <w:tcPr>
            <w:tcW w:w="817" w:type="dxa"/>
          </w:tcPr>
          <w:p w:rsidR="008C4CC9" w:rsidRPr="008C4CC9" w:rsidRDefault="008C4CC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5</w:t>
            </w:r>
          </w:p>
        </w:tc>
        <w:tc>
          <w:tcPr>
            <w:tcW w:w="5528" w:type="dxa"/>
          </w:tcPr>
          <w:p w:rsidR="008C4CC9" w:rsidRPr="008C4CC9" w:rsidRDefault="008C4CC9" w:rsidP="00765935">
            <w:pPr>
              <w:shd w:val="clear" w:color="auto" w:fill="FFFFFF"/>
              <w:spacing w:after="0" w:line="240" w:lineRule="auto"/>
              <w:rPr>
                <w:rFonts w:ascii="Times New Roman" w:hAnsi="Times New Roman" w:cs="Times New Roman"/>
                <w:sz w:val="28"/>
                <w:szCs w:val="28"/>
              </w:rPr>
            </w:pPr>
            <w:r w:rsidRPr="008C4CC9">
              <w:rPr>
                <w:rFonts w:ascii="Times New Roman" w:hAnsi="Times New Roman" w:cs="Times New Roman"/>
                <w:sz w:val="28"/>
                <w:szCs w:val="28"/>
              </w:rPr>
              <w:t>Кількість масових заходів за межами бібліотеки</w:t>
            </w:r>
          </w:p>
        </w:tc>
        <w:tc>
          <w:tcPr>
            <w:tcW w:w="1276" w:type="dxa"/>
          </w:tcPr>
          <w:p w:rsidR="008C4CC9" w:rsidRPr="008C4CC9" w:rsidRDefault="00C903C2"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179</w:t>
            </w:r>
          </w:p>
        </w:tc>
        <w:tc>
          <w:tcPr>
            <w:tcW w:w="1559"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108</w:t>
            </w:r>
          </w:p>
        </w:tc>
        <w:tc>
          <w:tcPr>
            <w:tcW w:w="1418" w:type="dxa"/>
          </w:tcPr>
          <w:p w:rsidR="008C4CC9" w:rsidRPr="008C4CC9" w:rsidRDefault="00780CF3"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p>
        </w:tc>
        <w:tc>
          <w:tcPr>
            <w:tcW w:w="1843"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30</w:t>
            </w:r>
          </w:p>
        </w:tc>
        <w:tc>
          <w:tcPr>
            <w:tcW w:w="2126" w:type="dxa"/>
          </w:tcPr>
          <w:p w:rsidR="008C4CC9" w:rsidRPr="008C4CC9" w:rsidRDefault="00780CF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w:t>
            </w:r>
          </w:p>
        </w:tc>
      </w:tr>
      <w:tr w:rsidR="008C4CC9" w:rsidRPr="008C4CC9" w:rsidTr="00F94803">
        <w:tc>
          <w:tcPr>
            <w:tcW w:w="817" w:type="dxa"/>
          </w:tcPr>
          <w:p w:rsidR="008C4CC9" w:rsidRPr="008C4CC9" w:rsidRDefault="008C4CC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6</w:t>
            </w:r>
          </w:p>
        </w:tc>
        <w:tc>
          <w:tcPr>
            <w:tcW w:w="5528" w:type="dxa"/>
          </w:tcPr>
          <w:p w:rsidR="008C4CC9" w:rsidRPr="008C4CC9" w:rsidRDefault="008C4CC9" w:rsidP="00765935">
            <w:pPr>
              <w:shd w:val="clear" w:color="auto" w:fill="FFFFFF"/>
              <w:spacing w:after="0" w:line="240" w:lineRule="auto"/>
              <w:rPr>
                <w:rFonts w:ascii="Times New Roman" w:hAnsi="Times New Roman" w:cs="Times New Roman"/>
                <w:sz w:val="28"/>
                <w:szCs w:val="28"/>
              </w:rPr>
            </w:pPr>
            <w:r w:rsidRPr="008C4CC9">
              <w:rPr>
                <w:rFonts w:ascii="Times New Roman" w:hAnsi="Times New Roman" w:cs="Times New Roman"/>
                <w:sz w:val="28"/>
                <w:szCs w:val="28"/>
              </w:rPr>
              <w:t>Кількість відвідувань масових заходів</w:t>
            </w:r>
          </w:p>
        </w:tc>
        <w:tc>
          <w:tcPr>
            <w:tcW w:w="1276" w:type="dxa"/>
          </w:tcPr>
          <w:p w:rsidR="008C4CC9" w:rsidRPr="008C4CC9" w:rsidRDefault="00C903C2"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14475</w:t>
            </w:r>
          </w:p>
        </w:tc>
        <w:tc>
          <w:tcPr>
            <w:tcW w:w="1559" w:type="dxa"/>
          </w:tcPr>
          <w:p w:rsidR="008C4CC9"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p>
        </w:tc>
        <w:tc>
          <w:tcPr>
            <w:tcW w:w="1418" w:type="dxa"/>
          </w:tcPr>
          <w:p w:rsidR="008C4CC9" w:rsidRPr="008C4CC9" w:rsidRDefault="008C4CC9" w:rsidP="00A51469">
            <w:pPr>
              <w:shd w:val="clear" w:color="auto" w:fill="FFFFFF"/>
              <w:spacing w:after="0" w:line="240" w:lineRule="auto"/>
              <w:jc w:val="center"/>
              <w:rPr>
                <w:rFonts w:ascii="Times New Roman" w:eastAsia="Times New Roman" w:hAnsi="Times New Roman" w:cs="Times New Roman"/>
                <w:sz w:val="28"/>
                <w:szCs w:val="28"/>
                <w:lang w:val="uk-UA" w:eastAsia="ru-RU"/>
              </w:rPr>
            </w:pPr>
          </w:p>
        </w:tc>
        <w:tc>
          <w:tcPr>
            <w:tcW w:w="1843" w:type="dxa"/>
          </w:tcPr>
          <w:p w:rsidR="008C4CC9"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p>
        </w:tc>
        <w:tc>
          <w:tcPr>
            <w:tcW w:w="2126" w:type="dxa"/>
          </w:tcPr>
          <w:p w:rsidR="008C4CC9" w:rsidRPr="008C4CC9" w:rsidRDefault="008C4CC9" w:rsidP="00765935">
            <w:pPr>
              <w:shd w:val="clear" w:color="auto" w:fill="FFFFFF"/>
              <w:spacing w:after="0" w:line="240" w:lineRule="auto"/>
              <w:jc w:val="center"/>
              <w:rPr>
                <w:rFonts w:ascii="Times New Roman" w:eastAsia="Times New Roman" w:hAnsi="Times New Roman" w:cs="Times New Roman"/>
                <w:sz w:val="28"/>
                <w:szCs w:val="28"/>
                <w:lang w:val="uk-UA" w:eastAsia="ru-RU"/>
              </w:rPr>
            </w:pPr>
          </w:p>
        </w:tc>
      </w:tr>
      <w:tr w:rsidR="008C4CC9" w:rsidRPr="008C4CC9" w:rsidTr="00F94803">
        <w:tc>
          <w:tcPr>
            <w:tcW w:w="817" w:type="dxa"/>
          </w:tcPr>
          <w:p w:rsidR="008C4CC9" w:rsidRPr="008C4CC9" w:rsidRDefault="008C4CC9" w:rsidP="00765935">
            <w:pPr>
              <w:shd w:val="clear" w:color="auto" w:fill="FFFFFF"/>
              <w:spacing w:after="0" w:line="240" w:lineRule="auto"/>
              <w:rPr>
                <w:rFonts w:ascii="Times New Roman" w:eastAsia="Times New Roman" w:hAnsi="Times New Roman" w:cs="Times New Roman"/>
                <w:sz w:val="28"/>
                <w:szCs w:val="28"/>
                <w:lang w:val="uk-UA" w:eastAsia="ru-RU"/>
              </w:rPr>
            </w:pPr>
            <w:r w:rsidRPr="008C4CC9">
              <w:rPr>
                <w:rFonts w:ascii="Times New Roman" w:eastAsia="Times New Roman" w:hAnsi="Times New Roman" w:cs="Times New Roman"/>
                <w:sz w:val="28"/>
                <w:szCs w:val="28"/>
                <w:lang w:val="uk-UA" w:eastAsia="ru-RU"/>
              </w:rPr>
              <w:t>7</w:t>
            </w:r>
          </w:p>
        </w:tc>
        <w:tc>
          <w:tcPr>
            <w:tcW w:w="5528" w:type="dxa"/>
          </w:tcPr>
          <w:p w:rsidR="008C4CC9" w:rsidRPr="008C4CC9" w:rsidRDefault="008C4CC9" w:rsidP="00765935">
            <w:pPr>
              <w:shd w:val="clear" w:color="auto" w:fill="FFFFFF"/>
              <w:spacing w:after="0" w:line="240" w:lineRule="auto"/>
              <w:rPr>
                <w:rFonts w:ascii="Times New Roman" w:hAnsi="Times New Roman" w:cs="Times New Roman"/>
                <w:sz w:val="28"/>
                <w:szCs w:val="28"/>
              </w:rPr>
            </w:pPr>
            <w:r w:rsidRPr="008C4CC9">
              <w:rPr>
                <w:rFonts w:ascii="Times New Roman" w:hAnsi="Times New Roman" w:cs="Times New Roman"/>
                <w:sz w:val="28"/>
                <w:szCs w:val="28"/>
              </w:rPr>
              <w:t>Надходження коштів від платних послуг (грн.)</w:t>
            </w:r>
          </w:p>
        </w:tc>
        <w:tc>
          <w:tcPr>
            <w:tcW w:w="1276" w:type="dxa"/>
          </w:tcPr>
          <w:p w:rsidR="008C4CC9" w:rsidRPr="008C4CC9" w:rsidRDefault="00C903C2"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6500</w:t>
            </w:r>
          </w:p>
        </w:tc>
        <w:tc>
          <w:tcPr>
            <w:tcW w:w="1559" w:type="dxa"/>
          </w:tcPr>
          <w:p w:rsidR="008C4CC9" w:rsidRPr="008C4CC9" w:rsidRDefault="00C903C2"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3900</w:t>
            </w:r>
          </w:p>
        </w:tc>
        <w:tc>
          <w:tcPr>
            <w:tcW w:w="1418" w:type="dxa"/>
          </w:tcPr>
          <w:p w:rsidR="008C4CC9" w:rsidRPr="008C4CC9" w:rsidRDefault="002643C3" w:rsidP="00A51469">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1600</w:t>
            </w:r>
          </w:p>
        </w:tc>
        <w:tc>
          <w:tcPr>
            <w:tcW w:w="1843" w:type="dxa"/>
          </w:tcPr>
          <w:p w:rsidR="008C4CC9" w:rsidRPr="008C4CC9" w:rsidRDefault="002643C3" w:rsidP="00765935">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350</w:t>
            </w:r>
          </w:p>
        </w:tc>
        <w:tc>
          <w:tcPr>
            <w:tcW w:w="2126" w:type="dxa"/>
          </w:tcPr>
          <w:p w:rsidR="008C4CC9" w:rsidRPr="008C4CC9" w:rsidRDefault="002643C3" w:rsidP="002643C3">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650</w:t>
            </w:r>
          </w:p>
        </w:tc>
      </w:tr>
    </w:tbl>
    <w:p w:rsidR="004524B0" w:rsidRPr="008C4CC9" w:rsidRDefault="004524B0" w:rsidP="00765935">
      <w:pPr>
        <w:shd w:val="clear" w:color="auto" w:fill="FFFFFF"/>
        <w:spacing w:after="0" w:line="240" w:lineRule="auto"/>
        <w:ind w:left="284"/>
        <w:contextualSpacing/>
        <w:rPr>
          <w:rFonts w:ascii="Times New Roman" w:eastAsia="Calibri" w:hAnsi="Times New Roman" w:cs="Times New Roman"/>
          <w:b/>
          <w:sz w:val="28"/>
          <w:szCs w:val="28"/>
          <w:u w:val="single"/>
          <w:lang w:val="uk-UA"/>
        </w:rPr>
      </w:pPr>
    </w:p>
    <w:p w:rsidR="004576ED" w:rsidRDefault="004524B0" w:rsidP="00AC57D0">
      <w:pPr>
        <w:shd w:val="clear" w:color="auto" w:fill="FFFFFF"/>
        <w:spacing w:after="0" w:line="240" w:lineRule="auto"/>
        <w:ind w:left="720"/>
        <w:contextualSpacing/>
        <w:rPr>
          <w:rFonts w:ascii="Times New Roman" w:eastAsia="Times New Roman" w:hAnsi="Times New Roman" w:cs="Times New Roman"/>
          <w:b/>
          <w:sz w:val="28"/>
          <w:szCs w:val="28"/>
          <w:lang w:val="uk-UA" w:eastAsia="ru-RU"/>
        </w:rPr>
      </w:pPr>
      <w:r w:rsidRPr="002E78CC">
        <w:rPr>
          <w:rFonts w:ascii="Times New Roman" w:eastAsia="Calibri" w:hAnsi="Times New Roman" w:cs="Times New Roman"/>
          <w:sz w:val="28"/>
          <w:szCs w:val="28"/>
          <w:lang w:val="uk-UA"/>
        </w:rPr>
        <w:t xml:space="preserve">                                    </w:t>
      </w:r>
      <w:r w:rsidRPr="002E78CC">
        <w:rPr>
          <w:rFonts w:ascii="Times New Roman" w:eastAsia="Times New Roman" w:hAnsi="Times New Roman" w:cs="Times New Roman"/>
          <w:sz w:val="28"/>
          <w:szCs w:val="28"/>
          <w:lang w:val="uk-UA" w:eastAsia="ru-RU"/>
        </w:rPr>
        <w:t xml:space="preserve">        </w:t>
      </w: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103193" w:rsidRDefault="00103193"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p>
    <w:p w:rsidR="004524B0" w:rsidRPr="00A44581" w:rsidRDefault="00D5103C" w:rsidP="00A51469">
      <w:pPr>
        <w:shd w:val="clear" w:color="auto" w:fill="FFFFFF"/>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РОЗДІЛ </w:t>
      </w:r>
      <w:r w:rsidR="00AC57D0">
        <w:rPr>
          <w:rFonts w:ascii="Times New Roman" w:eastAsia="Times New Roman" w:hAnsi="Times New Roman" w:cs="Times New Roman"/>
          <w:b/>
          <w:sz w:val="28"/>
          <w:szCs w:val="28"/>
          <w:lang w:val="uk-UA" w:eastAsia="ru-RU"/>
        </w:rPr>
        <w:t xml:space="preserve">ІІІ. </w:t>
      </w:r>
      <w:r w:rsidR="00B86A22" w:rsidRPr="00A44581">
        <w:rPr>
          <w:rFonts w:ascii="Times New Roman" w:eastAsia="Times New Roman" w:hAnsi="Times New Roman" w:cs="Times New Roman"/>
          <w:b/>
          <w:sz w:val="28"/>
          <w:szCs w:val="28"/>
          <w:lang w:val="uk-UA" w:eastAsia="ru-RU"/>
        </w:rPr>
        <w:t>Робота з</w:t>
      </w:r>
      <w:r w:rsidR="004524B0" w:rsidRPr="00A44581">
        <w:rPr>
          <w:rFonts w:ascii="Times New Roman" w:eastAsia="Times New Roman" w:hAnsi="Times New Roman" w:cs="Times New Roman"/>
          <w:b/>
          <w:sz w:val="28"/>
          <w:szCs w:val="28"/>
          <w:lang w:val="uk-UA" w:eastAsia="ru-RU"/>
        </w:rPr>
        <w:t xml:space="preserve"> фондами.</w:t>
      </w:r>
    </w:p>
    <w:p w:rsidR="004524B0" w:rsidRPr="00A44581" w:rsidRDefault="004524B0" w:rsidP="00765935">
      <w:pPr>
        <w:shd w:val="clear" w:color="auto" w:fill="FFFFFF"/>
        <w:spacing w:after="0" w:line="240" w:lineRule="auto"/>
        <w:rPr>
          <w:rFonts w:ascii="Times New Roman" w:eastAsia="Times New Roman" w:hAnsi="Times New Roman" w:cs="Times New Roman"/>
          <w:sz w:val="28"/>
          <w:szCs w:val="28"/>
          <w:lang w:val="uk-UA" w:eastAsia="ru-RU"/>
        </w:rPr>
      </w:pPr>
    </w:p>
    <w:p w:rsidR="00945020" w:rsidRPr="00A44581" w:rsidRDefault="00945020" w:rsidP="00A51469">
      <w:pPr>
        <w:shd w:val="clear" w:color="auto" w:fill="FFFFFF"/>
        <w:autoSpaceDE w:val="0"/>
        <w:autoSpaceDN w:val="0"/>
        <w:adjustRightInd w:val="0"/>
        <w:spacing w:after="0"/>
        <w:jc w:val="center"/>
        <w:rPr>
          <w:rFonts w:ascii="Times New Roman" w:hAnsi="Times New Roman" w:cs="Times New Roman"/>
          <w:b/>
          <w:bCs/>
          <w:sz w:val="28"/>
          <w:szCs w:val="28"/>
          <w:lang w:val="uk-UA"/>
        </w:rPr>
      </w:pPr>
      <w:r w:rsidRPr="00A44581">
        <w:rPr>
          <w:rFonts w:ascii="Times New Roman" w:hAnsi="Times New Roman" w:cs="Times New Roman"/>
          <w:b/>
          <w:bCs/>
          <w:sz w:val="28"/>
          <w:szCs w:val="28"/>
          <w:lang w:val="uk-UA"/>
        </w:rPr>
        <w:t>Управління фондами. Формування, вивчення та збереження</w:t>
      </w:r>
    </w:p>
    <w:p w:rsidR="00945020" w:rsidRPr="00A44581" w:rsidRDefault="00945020" w:rsidP="00A51469">
      <w:pPr>
        <w:shd w:val="clear" w:color="auto" w:fill="FFFFFF"/>
        <w:autoSpaceDE w:val="0"/>
        <w:autoSpaceDN w:val="0"/>
        <w:adjustRightInd w:val="0"/>
        <w:spacing w:after="0"/>
        <w:jc w:val="center"/>
        <w:rPr>
          <w:rFonts w:ascii="Times New Roman" w:hAnsi="Times New Roman" w:cs="Times New Roman"/>
          <w:b/>
          <w:bCs/>
          <w:sz w:val="28"/>
          <w:szCs w:val="28"/>
          <w:lang w:val="uk-UA"/>
        </w:rPr>
      </w:pPr>
      <w:r w:rsidRPr="00A44581">
        <w:rPr>
          <w:rFonts w:ascii="Times New Roman" w:hAnsi="Times New Roman" w:cs="Times New Roman"/>
          <w:b/>
          <w:bCs/>
          <w:sz w:val="28"/>
          <w:szCs w:val="28"/>
          <w:lang w:val="uk-UA"/>
        </w:rPr>
        <w:t>бібліотечного фонду центральної районної бібліотеки.</w:t>
      </w:r>
    </w:p>
    <w:p w:rsidR="00945020" w:rsidRPr="00A44581" w:rsidRDefault="00945020" w:rsidP="00765935">
      <w:pPr>
        <w:shd w:val="clear" w:color="auto" w:fill="FFFFFF"/>
        <w:autoSpaceDE w:val="0"/>
        <w:autoSpaceDN w:val="0"/>
        <w:adjustRightInd w:val="0"/>
        <w:spacing w:after="0"/>
        <w:jc w:val="both"/>
        <w:rPr>
          <w:rFonts w:ascii="Times New Roman" w:hAnsi="Times New Roman" w:cs="Times New Roman"/>
          <w:i/>
          <w:iCs/>
          <w:sz w:val="28"/>
          <w:szCs w:val="28"/>
          <w:lang w:val="uk-UA"/>
        </w:rPr>
      </w:pPr>
    </w:p>
    <w:p w:rsidR="00A44581" w:rsidRPr="00103193" w:rsidRDefault="003B3C3F" w:rsidP="003B3C3F">
      <w:pPr>
        <w:shd w:val="clear" w:color="auto" w:fill="FFFFFF"/>
        <w:spacing w:after="0" w:line="240" w:lineRule="auto"/>
        <w:contextualSpacing/>
        <w:jc w:val="both"/>
        <w:rPr>
          <w:rFonts w:ascii="Times New Roman" w:eastAsia="Times New Roman" w:hAnsi="Times New Roman" w:cs="Times New Roman"/>
          <w:b/>
          <w:color w:val="000000"/>
          <w:sz w:val="28"/>
          <w:szCs w:val="28"/>
          <w:lang w:val="uk-UA" w:eastAsia="ru-RU"/>
        </w:rPr>
      </w:pPr>
      <w:r>
        <w:rPr>
          <w:rFonts w:ascii="Times New Roman" w:hAnsi="Times New Roman" w:cs="Times New Roman"/>
          <w:sz w:val="28"/>
          <w:szCs w:val="28"/>
          <w:lang w:val="uk-UA"/>
        </w:rPr>
        <w:t>           </w:t>
      </w:r>
      <w:r w:rsidR="00103193" w:rsidRPr="00103193">
        <w:rPr>
          <w:rFonts w:ascii="Times New Roman" w:hAnsi="Times New Roman" w:cs="Times New Roman"/>
          <w:sz w:val="28"/>
          <w:szCs w:val="28"/>
        </w:rPr>
        <w:t>Фонд, що грамотно скомплектований та стабільно поповнюється, запорука успіху будь-якої бібліотеки. Від професійно сформованого бібліотечного фонду залежить ефективність роботи всіх складових системи “бібліотека”. Формування бібліотечного фонду – це сукупність цілого ряду процесів, спрямованих на створення та розвиток цього ресурсу. Його складовими частинами є: моделювання, комплектування, облік, обробка (опрацювання) документів, розміщення і розстановка фонду, організація його зберігання, використання та управління.</w:t>
      </w:r>
    </w:p>
    <w:p w:rsidR="00103193" w:rsidRPr="00103193" w:rsidRDefault="00103193" w:rsidP="00103193">
      <w:pPr>
        <w:shd w:val="clear" w:color="auto" w:fill="FFFFFF"/>
        <w:spacing w:after="0" w:line="240" w:lineRule="auto"/>
        <w:ind w:left="284"/>
        <w:contextualSpacing/>
        <w:jc w:val="both"/>
        <w:rPr>
          <w:rFonts w:ascii="Times New Roman" w:eastAsia="Times New Roman" w:hAnsi="Times New Roman" w:cs="Times New Roman"/>
          <w:b/>
          <w:color w:val="000000"/>
          <w:sz w:val="28"/>
          <w:szCs w:val="28"/>
          <w:lang w:val="uk-UA" w:eastAsia="ru-RU"/>
        </w:rPr>
      </w:pPr>
    </w:p>
    <w:p w:rsidR="00103193" w:rsidRPr="00103193" w:rsidRDefault="00103193" w:rsidP="00103193">
      <w:pPr>
        <w:ind w:firstLine="708"/>
        <w:jc w:val="both"/>
        <w:rPr>
          <w:rFonts w:ascii="Times New Roman" w:hAnsi="Times New Roman" w:cs="Times New Roman"/>
          <w:b/>
          <w:i/>
          <w:sz w:val="28"/>
          <w:szCs w:val="28"/>
          <w:lang w:val="uk-UA"/>
        </w:rPr>
      </w:pPr>
      <w:r w:rsidRPr="00103193">
        <w:rPr>
          <w:rFonts w:ascii="Times New Roman" w:hAnsi="Times New Roman" w:cs="Times New Roman"/>
          <w:sz w:val="28"/>
          <w:szCs w:val="28"/>
          <w:lang w:val="uk-UA"/>
        </w:rPr>
        <w:t>Основним принципом політики формування бібліотечного фон</w:t>
      </w:r>
      <w:r>
        <w:rPr>
          <w:rFonts w:ascii="Times New Roman" w:hAnsi="Times New Roman" w:cs="Times New Roman"/>
          <w:sz w:val="28"/>
          <w:szCs w:val="28"/>
          <w:lang w:val="uk-UA"/>
        </w:rPr>
        <w:t xml:space="preserve">ду централізованної бібліотечної системи </w:t>
      </w:r>
      <w:r w:rsidRPr="00103193">
        <w:rPr>
          <w:rFonts w:ascii="Times New Roman" w:hAnsi="Times New Roman" w:cs="Times New Roman"/>
          <w:sz w:val="28"/>
          <w:szCs w:val="28"/>
          <w:lang w:val="uk-UA"/>
        </w:rPr>
        <w:t xml:space="preserve">сьогодні має стати його оптимізація на основі поетапного кількісного скорочення шляхом систематичного </w:t>
      </w:r>
      <w:r>
        <w:rPr>
          <w:rFonts w:ascii="Times New Roman" w:hAnsi="Times New Roman" w:cs="Times New Roman"/>
          <w:sz w:val="28"/>
          <w:szCs w:val="28"/>
          <w:lang w:val="uk-UA"/>
        </w:rPr>
        <w:t xml:space="preserve">очищення фондів від зношеної, </w:t>
      </w:r>
      <w:r w:rsidRPr="00103193">
        <w:rPr>
          <w:rFonts w:ascii="Times New Roman" w:hAnsi="Times New Roman" w:cs="Times New Roman"/>
          <w:sz w:val="28"/>
          <w:szCs w:val="28"/>
          <w:lang w:val="uk-UA"/>
        </w:rPr>
        <w:t>морально застарілої, непрофільної літератури та якісного поповнення документами підвищеного попиту, різними за видами, тематикою, мовами, використовуючи для цього всі можливі джерела, бюджетні та позабюджетні кошти.</w:t>
      </w:r>
    </w:p>
    <w:p w:rsidR="00D5103C" w:rsidRPr="00103193" w:rsidRDefault="00D5103C" w:rsidP="00103193">
      <w:pPr>
        <w:jc w:val="center"/>
        <w:rPr>
          <w:b/>
          <w:i/>
          <w:sz w:val="32"/>
          <w:szCs w:val="32"/>
          <w:lang w:val="uk-UA"/>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25"/>
        <w:gridCol w:w="4971"/>
        <w:gridCol w:w="6099"/>
      </w:tblGrid>
      <w:tr w:rsidR="00103193" w:rsidRPr="00103193" w:rsidTr="00D5103C">
        <w:trPr>
          <w:trHeight w:val="391"/>
        </w:trPr>
        <w:tc>
          <w:tcPr>
            <w:tcW w:w="13749" w:type="dxa"/>
            <w:gridSpan w:val="4"/>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b/>
                <w:i/>
                <w:sz w:val="28"/>
                <w:szCs w:val="28"/>
              </w:rPr>
              <w:t>Комплектування фондів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Придбання </w:t>
            </w:r>
            <w:proofErr w:type="gramStart"/>
            <w:r w:rsidRPr="00103193">
              <w:rPr>
                <w:rFonts w:ascii="Times New Roman" w:hAnsi="Times New Roman" w:cs="Times New Roman"/>
                <w:sz w:val="28"/>
                <w:szCs w:val="28"/>
              </w:rPr>
              <w:t>літератури  (</w:t>
            </w:r>
            <w:proofErr w:type="gramEnd"/>
            <w:r w:rsidRPr="00103193">
              <w:rPr>
                <w:rFonts w:ascii="Times New Roman" w:hAnsi="Times New Roman" w:cs="Times New Roman"/>
                <w:sz w:val="28"/>
                <w:szCs w:val="28"/>
              </w:rPr>
              <w:t>прим.), всього у т.ч.</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для дітей</w:t>
            </w: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для дорослих</w:t>
            </w:r>
          </w:p>
        </w:tc>
        <w:tc>
          <w:tcPr>
            <w:tcW w:w="4971" w:type="dxa"/>
          </w:tcPr>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8400                                                                   </w:t>
            </w: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2000                                                                       </w:t>
            </w: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6400</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Передплата періодичних видань на 2020 р., </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всього:</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w:t>
            </w: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18000 грн.</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jc w:val="both"/>
              <w:rPr>
                <w:rFonts w:ascii="Times New Roman" w:hAnsi="Times New Roman" w:cs="Times New Roman"/>
                <w:sz w:val="28"/>
                <w:szCs w:val="28"/>
              </w:rPr>
            </w:pPr>
            <w:r w:rsidRPr="00103193">
              <w:rPr>
                <w:rFonts w:ascii="Times New Roman" w:hAnsi="Times New Roman" w:cs="Times New Roman"/>
                <w:iCs/>
                <w:sz w:val="28"/>
                <w:szCs w:val="28"/>
              </w:rPr>
              <w:t>Проведення акцій:</w:t>
            </w:r>
            <w:r w:rsidRPr="00103193">
              <w:rPr>
                <w:rFonts w:ascii="Times New Roman" w:hAnsi="Times New Roman" w:cs="Times New Roman"/>
                <w:sz w:val="28"/>
                <w:szCs w:val="28"/>
              </w:rPr>
              <w:t xml:space="preserve"> </w:t>
            </w:r>
            <w:r w:rsidRPr="00103193">
              <w:rPr>
                <w:rFonts w:ascii="Times New Roman" w:hAnsi="Times New Roman" w:cs="Times New Roman"/>
                <w:sz w:val="28"/>
                <w:szCs w:val="28"/>
              </w:rPr>
              <w:br/>
              <w:t xml:space="preserve">«Книзі друге </w:t>
            </w:r>
            <w:proofErr w:type="gramStart"/>
            <w:r w:rsidRPr="00103193">
              <w:rPr>
                <w:rFonts w:ascii="Times New Roman" w:hAnsi="Times New Roman" w:cs="Times New Roman"/>
                <w:sz w:val="28"/>
                <w:szCs w:val="28"/>
              </w:rPr>
              <w:t>життя »</w:t>
            </w:r>
            <w:proofErr w:type="gramEnd"/>
            <w:r w:rsidRPr="00103193">
              <w:rPr>
                <w:rFonts w:ascii="Times New Roman" w:hAnsi="Times New Roman" w:cs="Times New Roman"/>
                <w:sz w:val="28"/>
                <w:szCs w:val="28"/>
              </w:rPr>
              <w:t xml:space="preserve"> ,  « Дякуємо за дару-нок» «Час дарувати бібліотеці книгу»</w:t>
            </w:r>
          </w:p>
          <w:p w:rsidR="00103193" w:rsidRPr="00103193" w:rsidRDefault="00103193" w:rsidP="00B65403">
            <w:pPr>
              <w:jc w:val="both"/>
              <w:rPr>
                <w:rFonts w:ascii="Times New Roman" w:hAnsi="Times New Roman" w:cs="Times New Roman"/>
                <w:sz w:val="28"/>
                <w:szCs w:val="28"/>
              </w:rPr>
            </w:pPr>
          </w:p>
        </w:tc>
        <w:tc>
          <w:tcPr>
            <w:tcW w:w="4971" w:type="dxa"/>
          </w:tcPr>
          <w:p w:rsidR="00103193" w:rsidRPr="00103193" w:rsidRDefault="00103193" w:rsidP="00B65403">
            <w:pPr>
              <w:jc w:val="both"/>
              <w:rPr>
                <w:rFonts w:ascii="Times New Roman" w:hAnsi="Times New Roman" w:cs="Times New Roman"/>
                <w:sz w:val="28"/>
                <w:szCs w:val="28"/>
              </w:rPr>
            </w:pPr>
            <w:r w:rsidRPr="00103193">
              <w:rPr>
                <w:rFonts w:ascii="Times New Roman" w:hAnsi="Times New Roman" w:cs="Times New Roman"/>
                <w:spacing w:val="-6"/>
                <w:sz w:val="28"/>
                <w:szCs w:val="28"/>
              </w:rPr>
              <w:t>Отримання дарів від корис</w:t>
            </w:r>
            <w:r w:rsidRPr="00103193">
              <w:rPr>
                <w:rFonts w:ascii="Times New Roman" w:hAnsi="Times New Roman" w:cs="Times New Roman"/>
                <w:spacing w:val="-6"/>
                <w:sz w:val="28"/>
                <w:szCs w:val="28"/>
              </w:rPr>
              <w:softHyphen/>
              <w:t>ту</w:t>
            </w:r>
            <w:r w:rsidRPr="00103193">
              <w:rPr>
                <w:rFonts w:ascii="Times New Roman" w:hAnsi="Times New Roman" w:cs="Times New Roman"/>
                <w:spacing w:val="-6"/>
                <w:sz w:val="28"/>
                <w:szCs w:val="28"/>
              </w:rPr>
              <w:softHyphen/>
              <w:t>вачів, окремих осіб, гро</w:t>
            </w:r>
            <w:r w:rsidRPr="00103193">
              <w:rPr>
                <w:rFonts w:ascii="Times New Roman" w:hAnsi="Times New Roman" w:cs="Times New Roman"/>
                <w:spacing w:val="-6"/>
                <w:sz w:val="28"/>
                <w:szCs w:val="28"/>
              </w:rPr>
              <w:softHyphen/>
              <w:t>ма</w:t>
            </w:r>
            <w:r w:rsidRPr="00103193">
              <w:rPr>
                <w:rFonts w:ascii="Times New Roman" w:hAnsi="Times New Roman" w:cs="Times New Roman"/>
                <w:spacing w:val="-6"/>
                <w:sz w:val="28"/>
                <w:szCs w:val="28"/>
              </w:rPr>
              <w:softHyphen/>
              <w:t>д</w:t>
            </w:r>
            <w:r w:rsidRPr="00103193">
              <w:rPr>
                <w:rFonts w:ascii="Times New Roman" w:hAnsi="Times New Roman" w:cs="Times New Roman"/>
                <w:spacing w:val="-6"/>
                <w:sz w:val="28"/>
                <w:szCs w:val="28"/>
              </w:rPr>
              <w:softHyphen/>
              <w:t>сь</w:t>
            </w:r>
            <w:r w:rsidRPr="00103193">
              <w:rPr>
                <w:rFonts w:ascii="Times New Roman" w:hAnsi="Times New Roman" w:cs="Times New Roman"/>
                <w:spacing w:val="-6"/>
                <w:sz w:val="28"/>
                <w:szCs w:val="28"/>
              </w:rPr>
              <w:softHyphen/>
              <w:t>ких організацій; залучення ко</w:t>
            </w:r>
            <w:r w:rsidRPr="00103193">
              <w:rPr>
                <w:rFonts w:ascii="Times New Roman" w:hAnsi="Times New Roman" w:cs="Times New Roman"/>
                <w:spacing w:val="-6"/>
                <w:sz w:val="28"/>
                <w:szCs w:val="28"/>
              </w:rPr>
              <w:softHyphen/>
              <w:t>ш</w:t>
            </w:r>
            <w:r w:rsidRPr="00103193">
              <w:rPr>
                <w:rFonts w:ascii="Times New Roman" w:hAnsi="Times New Roman" w:cs="Times New Roman"/>
                <w:spacing w:val="-6"/>
                <w:sz w:val="28"/>
                <w:szCs w:val="28"/>
              </w:rPr>
              <w:softHyphen/>
              <w:t>тів спонсорів для цільо</w:t>
            </w:r>
            <w:r w:rsidRPr="00103193">
              <w:rPr>
                <w:rFonts w:ascii="Times New Roman" w:hAnsi="Times New Roman" w:cs="Times New Roman"/>
                <w:spacing w:val="-6"/>
                <w:sz w:val="28"/>
                <w:szCs w:val="28"/>
              </w:rPr>
              <w:softHyphen/>
              <w:t>вого доукомплектування фондів</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rPr>
          <w:trHeight w:val="223"/>
        </w:trPr>
        <w:tc>
          <w:tcPr>
            <w:tcW w:w="13749" w:type="dxa"/>
            <w:gridSpan w:val="4"/>
          </w:tcPr>
          <w:p w:rsidR="00103193" w:rsidRPr="00103193" w:rsidRDefault="00103193" w:rsidP="00B65403">
            <w:pPr>
              <w:jc w:val="center"/>
              <w:rPr>
                <w:rFonts w:ascii="Times New Roman" w:hAnsi="Times New Roman" w:cs="Times New Roman"/>
                <w:b/>
                <w:i/>
                <w:sz w:val="28"/>
                <w:szCs w:val="28"/>
              </w:rPr>
            </w:pPr>
            <w:r w:rsidRPr="00103193">
              <w:rPr>
                <w:rFonts w:ascii="Times New Roman" w:hAnsi="Times New Roman" w:cs="Times New Roman"/>
                <w:b/>
                <w:i/>
                <w:sz w:val="28"/>
                <w:szCs w:val="28"/>
              </w:rPr>
              <w:t>Бібліографічне опрацювання бібліотечного фонду</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Опрацювання </w:t>
            </w:r>
            <w:proofErr w:type="gramStart"/>
            <w:r w:rsidRPr="00103193">
              <w:rPr>
                <w:rFonts w:ascii="Times New Roman" w:hAnsi="Times New Roman" w:cs="Times New Roman"/>
                <w:sz w:val="28"/>
                <w:szCs w:val="28"/>
              </w:rPr>
              <w:t>нових  назв</w:t>
            </w:r>
            <w:proofErr w:type="gramEnd"/>
            <w:r w:rsidRPr="00103193">
              <w:rPr>
                <w:rFonts w:ascii="Times New Roman" w:hAnsi="Times New Roman" w:cs="Times New Roman"/>
                <w:sz w:val="28"/>
                <w:szCs w:val="28"/>
              </w:rPr>
              <w:t xml:space="preserve"> на</w:t>
            </w:r>
            <w:r w:rsidRPr="00103193">
              <w:rPr>
                <w:rFonts w:ascii="Times New Roman" w:hAnsi="Times New Roman" w:cs="Times New Roman"/>
                <w:sz w:val="28"/>
                <w:szCs w:val="28"/>
              </w:rPr>
              <w:softHyphen/>
              <w:t>д</w:t>
            </w:r>
            <w:r w:rsidRPr="00103193">
              <w:rPr>
                <w:rFonts w:ascii="Times New Roman" w:hAnsi="Times New Roman" w:cs="Times New Roman"/>
                <w:sz w:val="28"/>
                <w:szCs w:val="28"/>
              </w:rPr>
              <w:softHyphen/>
              <w:t>ходжень літератури</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3000</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Дублювання каталожних карток</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17120</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Списання документів та вилучення </w:t>
            </w:r>
            <w:proofErr w:type="gramStart"/>
            <w:r w:rsidRPr="00103193">
              <w:rPr>
                <w:rFonts w:ascii="Times New Roman" w:hAnsi="Times New Roman" w:cs="Times New Roman"/>
                <w:sz w:val="28"/>
                <w:szCs w:val="28"/>
              </w:rPr>
              <w:t>з  фонду</w:t>
            </w:r>
            <w:proofErr w:type="gramEnd"/>
            <w:r w:rsidRPr="00103193">
              <w:rPr>
                <w:rFonts w:ascii="Times New Roman" w:hAnsi="Times New Roman" w:cs="Times New Roman"/>
                <w:sz w:val="28"/>
                <w:szCs w:val="28"/>
              </w:rPr>
              <w:t xml:space="preserve"> зношених,  морально застарілих видань</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Списання (прим.):             </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всього –     20000</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у т.ч. для дітей –   5000</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13749" w:type="dxa"/>
            <w:gridSpan w:val="4"/>
            <w:tcBorders>
              <w:top w:val="single" w:sz="4" w:space="0" w:color="auto"/>
            </w:tcBorders>
          </w:tcPr>
          <w:p w:rsidR="00103193" w:rsidRPr="00103193" w:rsidRDefault="00103193" w:rsidP="00B65403">
            <w:pPr>
              <w:jc w:val="center"/>
              <w:rPr>
                <w:rFonts w:ascii="Times New Roman" w:hAnsi="Times New Roman" w:cs="Times New Roman"/>
                <w:i/>
                <w:sz w:val="28"/>
                <w:szCs w:val="28"/>
              </w:rPr>
            </w:pPr>
            <w:proofErr w:type="gramStart"/>
            <w:r w:rsidRPr="00103193">
              <w:rPr>
                <w:rFonts w:ascii="Times New Roman" w:hAnsi="Times New Roman" w:cs="Times New Roman"/>
                <w:b/>
                <w:i/>
                <w:sz w:val="28"/>
                <w:szCs w:val="28"/>
              </w:rPr>
              <w:t>Використання  бібліотечних</w:t>
            </w:r>
            <w:proofErr w:type="gramEnd"/>
            <w:r w:rsidRPr="00103193">
              <w:rPr>
                <w:rFonts w:ascii="Times New Roman" w:hAnsi="Times New Roman" w:cs="Times New Roman"/>
                <w:b/>
                <w:i/>
                <w:sz w:val="28"/>
                <w:szCs w:val="28"/>
              </w:rPr>
              <w:t xml:space="preserve"> фондів</w:t>
            </w:r>
          </w:p>
        </w:tc>
      </w:tr>
      <w:tr w:rsidR="00103193" w:rsidRPr="00103193" w:rsidTr="00D5103C">
        <w:tc>
          <w:tcPr>
            <w:tcW w:w="2679" w:type="dxa"/>
            <w:gridSpan w:val="2"/>
            <w:tcBorders>
              <w:top w:val="single" w:sz="4" w:space="0" w:color="auto"/>
            </w:tcBorders>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Виявлення лакун у фонді</w:t>
            </w:r>
          </w:p>
        </w:tc>
        <w:tc>
          <w:tcPr>
            <w:tcW w:w="4971" w:type="dxa"/>
            <w:tcBorders>
              <w:top w:val="single" w:sz="4" w:space="0" w:color="auto"/>
            </w:tcBorders>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pacing w:val="-4"/>
                <w:sz w:val="28"/>
                <w:szCs w:val="28"/>
              </w:rPr>
              <w:t>Аналіз зошитів обліку незадоволеного попиту, ведення картотеки доукомплекту</w:t>
            </w:r>
            <w:ins w:id="1" w:author="Celeron 900" w:date="2005-09-16T13:56:00Z">
              <w:r w:rsidRPr="00103193">
                <w:rPr>
                  <w:rFonts w:ascii="Times New Roman" w:hAnsi="Times New Roman" w:cs="Times New Roman"/>
                  <w:spacing w:val="-4"/>
                  <w:sz w:val="28"/>
                  <w:szCs w:val="28"/>
                </w:rPr>
                <w:softHyphen/>
              </w:r>
            </w:ins>
            <w:r w:rsidRPr="00103193">
              <w:rPr>
                <w:rFonts w:ascii="Times New Roman" w:hAnsi="Times New Roman" w:cs="Times New Roman"/>
                <w:spacing w:val="-4"/>
                <w:sz w:val="28"/>
                <w:szCs w:val="28"/>
              </w:rPr>
              <w:t>вання</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proofErr w:type="gramStart"/>
            <w:r w:rsidRPr="00103193">
              <w:rPr>
                <w:rFonts w:ascii="Times New Roman" w:hAnsi="Times New Roman" w:cs="Times New Roman"/>
                <w:sz w:val="28"/>
                <w:szCs w:val="28"/>
              </w:rPr>
              <w:t>Популяризація  та</w:t>
            </w:r>
            <w:proofErr w:type="gramEnd"/>
            <w:r w:rsidRPr="00103193">
              <w:rPr>
                <w:rFonts w:ascii="Times New Roman" w:hAnsi="Times New Roman" w:cs="Times New Roman"/>
                <w:sz w:val="28"/>
                <w:szCs w:val="28"/>
              </w:rPr>
              <w:t xml:space="preserve"> розкриття фондів бібліотек у відкри-тому доступі</w:t>
            </w:r>
          </w:p>
        </w:tc>
        <w:tc>
          <w:tcPr>
            <w:tcW w:w="4971" w:type="dxa"/>
          </w:tcPr>
          <w:p w:rsidR="00103193" w:rsidRPr="00103193" w:rsidRDefault="00103193" w:rsidP="00B65403">
            <w:pPr>
              <w:jc w:val="both"/>
              <w:rPr>
                <w:rFonts w:ascii="Times New Roman" w:hAnsi="Times New Roman" w:cs="Times New Roman"/>
                <w:sz w:val="28"/>
                <w:szCs w:val="28"/>
              </w:rPr>
            </w:pPr>
            <w:r w:rsidRPr="00103193">
              <w:rPr>
                <w:rFonts w:ascii="Times New Roman" w:hAnsi="Times New Roman" w:cs="Times New Roman"/>
                <w:spacing w:val="-6"/>
                <w:sz w:val="28"/>
                <w:szCs w:val="28"/>
              </w:rPr>
              <w:t xml:space="preserve">Тематичні полиці, згідно з планами </w:t>
            </w:r>
            <w:proofErr w:type="gramStart"/>
            <w:r w:rsidRPr="00103193">
              <w:rPr>
                <w:rFonts w:ascii="Times New Roman" w:hAnsi="Times New Roman" w:cs="Times New Roman"/>
                <w:spacing w:val="-6"/>
                <w:sz w:val="28"/>
                <w:szCs w:val="28"/>
              </w:rPr>
              <w:t>роботи  бібліотек</w:t>
            </w:r>
            <w:proofErr w:type="gramEnd"/>
            <w:r w:rsidRPr="00103193">
              <w:rPr>
                <w:rFonts w:ascii="Times New Roman" w:hAnsi="Times New Roman" w:cs="Times New Roman"/>
                <w:spacing w:val="-6"/>
                <w:sz w:val="28"/>
                <w:szCs w:val="28"/>
              </w:rPr>
              <w:t>-філій</w:t>
            </w:r>
            <w:r w:rsidRPr="00103193">
              <w:rPr>
                <w:rFonts w:ascii="Times New Roman" w:hAnsi="Times New Roman" w:cs="Times New Roman"/>
                <w:sz w:val="28"/>
                <w:szCs w:val="28"/>
              </w:rPr>
              <w:t>, візуальне розкриття інформаційних ресурсів - використання тематичної розстановки у відкритому доступі</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br w:type="page"/>
            </w:r>
            <w:r w:rsidRPr="00103193">
              <w:rPr>
                <w:rFonts w:ascii="Times New Roman" w:hAnsi="Times New Roman" w:cs="Times New Roman"/>
                <w:spacing w:val="-4"/>
                <w:sz w:val="28"/>
                <w:szCs w:val="28"/>
              </w:rPr>
              <w:t xml:space="preserve">Інформування кори-стувачів про нові над-ходження до бібліо-теки «Новинки від </w:t>
            </w:r>
            <w:proofErr w:type="gramStart"/>
            <w:r w:rsidRPr="00103193">
              <w:rPr>
                <w:rFonts w:ascii="Times New Roman" w:hAnsi="Times New Roman" w:cs="Times New Roman"/>
                <w:spacing w:val="-4"/>
                <w:sz w:val="28"/>
                <w:szCs w:val="28"/>
              </w:rPr>
              <w:t>читайлика »</w:t>
            </w:r>
            <w:proofErr w:type="gramEnd"/>
            <w:r w:rsidRPr="00103193">
              <w:rPr>
                <w:rFonts w:ascii="Times New Roman" w:hAnsi="Times New Roman" w:cs="Times New Roman"/>
                <w:spacing w:val="-4"/>
                <w:sz w:val="28"/>
                <w:szCs w:val="28"/>
              </w:rPr>
              <w:t xml:space="preserve">, «Мозаїка книжкових нови -нок»,«Книжковий дощ новинок» </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Виставки-презентації видань, виставки однієї публікації</w:t>
            </w:r>
            <w:r w:rsidRPr="00103193">
              <w:rPr>
                <w:rFonts w:ascii="Times New Roman" w:hAnsi="Times New Roman" w:cs="Times New Roman"/>
                <w:spacing w:val="-6"/>
                <w:sz w:val="28"/>
                <w:szCs w:val="28"/>
              </w:rPr>
              <w:t>, згідно з планами роботи бібліотек-філій</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I - IV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p>
        </w:tc>
        <w:tc>
          <w:tcPr>
            <w:tcW w:w="6099" w:type="dxa"/>
          </w:tcPr>
          <w:p w:rsidR="00103193" w:rsidRPr="00103193" w:rsidRDefault="00103193" w:rsidP="00B65403">
            <w:pPr>
              <w:rPr>
                <w:rFonts w:ascii="Times New Roman" w:hAnsi="Times New Roman" w:cs="Times New Roman"/>
                <w:sz w:val="28"/>
                <w:szCs w:val="28"/>
              </w:rPr>
            </w:pP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Задоволення запитів користувачів на книги </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Використання єдиного фонду системи та фондів інших бібліотек міста. </w:t>
            </w:r>
          </w:p>
          <w:p w:rsidR="00103193" w:rsidRPr="00103193" w:rsidRDefault="00103193" w:rsidP="00B65403">
            <w:pPr>
              <w:rPr>
                <w:rFonts w:ascii="Times New Roman" w:hAnsi="Times New Roman" w:cs="Times New Roman"/>
                <w:color w:val="000000" w:themeColor="text1"/>
                <w:sz w:val="28"/>
                <w:szCs w:val="28"/>
              </w:rPr>
            </w:pPr>
            <w:r w:rsidRPr="00103193">
              <w:rPr>
                <w:rFonts w:ascii="Times New Roman" w:hAnsi="Times New Roman" w:cs="Times New Roman"/>
                <w:color w:val="000000" w:themeColor="text1"/>
                <w:sz w:val="28"/>
                <w:szCs w:val="28"/>
              </w:rPr>
              <w:t xml:space="preserve">По ВСО: отримати </w:t>
            </w:r>
            <w:proofErr w:type="gramStart"/>
            <w:r w:rsidRPr="00103193">
              <w:rPr>
                <w:rFonts w:ascii="Times New Roman" w:hAnsi="Times New Roman" w:cs="Times New Roman"/>
                <w:color w:val="000000" w:themeColor="text1"/>
                <w:sz w:val="28"/>
                <w:szCs w:val="28"/>
              </w:rPr>
              <w:t>–  500</w:t>
            </w:r>
            <w:proofErr w:type="gramEnd"/>
            <w:r w:rsidRPr="00103193">
              <w:rPr>
                <w:rFonts w:ascii="Times New Roman" w:hAnsi="Times New Roman" w:cs="Times New Roman"/>
                <w:color w:val="000000" w:themeColor="text1"/>
                <w:sz w:val="28"/>
                <w:szCs w:val="28"/>
              </w:rPr>
              <w:t xml:space="preserve"> примірників , книговидач - 3000; </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color w:val="000000" w:themeColor="text1"/>
                <w:sz w:val="28"/>
                <w:szCs w:val="28"/>
              </w:rPr>
              <w:t xml:space="preserve">по МБА: отримати –   50 прим. видати </w:t>
            </w:r>
            <w:r w:rsidRPr="00103193">
              <w:rPr>
                <w:rFonts w:ascii="Times New Roman" w:hAnsi="Times New Roman" w:cs="Times New Roman"/>
                <w:sz w:val="28"/>
                <w:szCs w:val="28"/>
              </w:rPr>
              <w:t xml:space="preserve">–    </w:t>
            </w:r>
            <w:proofErr w:type="gramStart"/>
            <w:r w:rsidRPr="00103193">
              <w:rPr>
                <w:rFonts w:ascii="Times New Roman" w:hAnsi="Times New Roman" w:cs="Times New Roman"/>
                <w:sz w:val="28"/>
                <w:szCs w:val="28"/>
              </w:rPr>
              <w:t>50  прим.</w:t>
            </w:r>
            <w:proofErr w:type="gramEnd"/>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13749" w:type="dxa"/>
            <w:gridSpan w:val="4"/>
          </w:tcPr>
          <w:p w:rsidR="00103193" w:rsidRPr="00103193" w:rsidRDefault="00103193" w:rsidP="00B65403">
            <w:pPr>
              <w:jc w:val="center"/>
              <w:rPr>
                <w:rFonts w:ascii="Times New Roman" w:hAnsi="Times New Roman" w:cs="Times New Roman"/>
                <w:b/>
                <w:i/>
                <w:sz w:val="28"/>
                <w:szCs w:val="28"/>
              </w:rPr>
            </w:pPr>
            <w:r w:rsidRPr="00103193">
              <w:rPr>
                <w:rFonts w:ascii="Times New Roman" w:hAnsi="Times New Roman" w:cs="Times New Roman"/>
                <w:b/>
                <w:i/>
                <w:sz w:val="28"/>
                <w:szCs w:val="28"/>
              </w:rPr>
              <w:t>Впровадження УДК в роботу ЦБС</w:t>
            </w:r>
          </w:p>
        </w:tc>
      </w:tr>
      <w:tr w:rsidR="00103193" w:rsidRPr="00103193" w:rsidTr="00D5103C">
        <w:tc>
          <w:tcPr>
            <w:tcW w:w="2654"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Провести формування фонду</w:t>
            </w:r>
          </w:p>
        </w:tc>
        <w:tc>
          <w:tcPr>
            <w:tcW w:w="4996"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Формування фонду за змістом та таблицями УДК                                               </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-оновлення паспортів, розподільників УДК, тематичних розподільників книжкового фонду</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Протягом року</w:t>
            </w:r>
          </w:p>
        </w:tc>
      </w:tr>
      <w:tr w:rsidR="00103193" w:rsidRPr="00103193" w:rsidTr="00D5103C">
        <w:tc>
          <w:tcPr>
            <w:tcW w:w="2654"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Організація катологів</w:t>
            </w:r>
          </w:p>
        </w:tc>
        <w:tc>
          <w:tcPr>
            <w:tcW w:w="4996"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Переведення систематичних каталогів згідно таблиць УДК, заміна каталожних розподільників </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Протягом року</w:t>
            </w:r>
          </w:p>
        </w:tc>
      </w:tr>
      <w:tr w:rsidR="00103193" w:rsidRPr="00103193" w:rsidTr="00D5103C">
        <w:tc>
          <w:tcPr>
            <w:tcW w:w="13749" w:type="dxa"/>
            <w:gridSpan w:val="4"/>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b/>
                <w:i/>
                <w:sz w:val="28"/>
                <w:szCs w:val="28"/>
              </w:rPr>
              <w:t>Збереження бібліотечних фондів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Проведення інвента-ризацій книжкових фондів біб</w:t>
            </w:r>
            <w:r w:rsidRPr="00103193">
              <w:rPr>
                <w:rFonts w:ascii="Times New Roman" w:hAnsi="Times New Roman" w:cs="Times New Roman"/>
                <w:sz w:val="28"/>
                <w:szCs w:val="28"/>
              </w:rPr>
              <w:softHyphen/>
              <w:t>ліотек ЦБС</w:t>
            </w:r>
          </w:p>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Бібліотеки філії № 12,15,20,21,25,28  </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Ведення ДБА </w:t>
            </w: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Звірка, та редагування алфавітних каталогів бібліотек - філій, редагування облікового каталогу</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Протягом року</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proofErr w:type="gramStart"/>
            <w:r w:rsidRPr="00103193">
              <w:rPr>
                <w:rFonts w:ascii="Times New Roman" w:hAnsi="Times New Roman" w:cs="Times New Roman"/>
                <w:sz w:val="28"/>
                <w:szCs w:val="28"/>
              </w:rPr>
              <w:t>Підрахунок  вартості</w:t>
            </w:r>
            <w:proofErr w:type="gramEnd"/>
            <w:r w:rsidRPr="00103193">
              <w:rPr>
                <w:rFonts w:ascii="Times New Roman" w:hAnsi="Times New Roman" w:cs="Times New Roman"/>
                <w:sz w:val="28"/>
                <w:szCs w:val="28"/>
              </w:rPr>
              <w:t xml:space="preserve"> книжкового фонду </w:t>
            </w: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Підготувати облікові документи для підрахунку вартості фондів бібліотек - філій</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Протягом року</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Забезпечення заходів з профілактики </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заборго</w:t>
            </w:r>
            <w:r w:rsidRPr="00103193">
              <w:rPr>
                <w:rFonts w:ascii="Times New Roman" w:hAnsi="Times New Roman" w:cs="Times New Roman"/>
                <w:sz w:val="28"/>
                <w:szCs w:val="28"/>
              </w:rPr>
              <w:softHyphen/>
              <w:t>ва</w:t>
            </w:r>
            <w:r w:rsidRPr="00103193">
              <w:rPr>
                <w:rFonts w:ascii="Times New Roman" w:hAnsi="Times New Roman" w:cs="Times New Roman"/>
                <w:sz w:val="28"/>
                <w:szCs w:val="28"/>
              </w:rPr>
              <w:softHyphen/>
              <w:t>ності користувачів.</w:t>
            </w:r>
          </w:p>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Контроль за термінами повернення документів, телефонні нагадування, індивідуальні бесіди з користувачами щодо правил користування, проведення акцій «Поверни книгу до бібліотеки»</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 - ІV кв.</w:t>
            </w:r>
          </w:p>
        </w:tc>
      </w:tr>
      <w:tr w:rsidR="00103193" w:rsidRPr="00103193" w:rsidTr="00D5103C">
        <w:trPr>
          <w:trHeight w:val="901"/>
        </w:trPr>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Відновлення пошкоджених документів</w:t>
            </w:r>
          </w:p>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Дрібний ремонт та реставрація пошкоджених документів, робота «Книжкової лікарні», ксерокопіювання втрачених і пошкоджених сторінок</w:t>
            </w:r>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I - ІV кв.</w:t>
            </w:r>
          </w:p>
        </w:tc>
      </w:tr>
      <w:tr w:rsidR="00103193" w:rsidRPr="00103193" w:rsidTr="00D5103C">
        <w:tc>
          <w:tcPr>
            <w:tcW w:w="2679" w:type="dxa"/>
            <w:gridSpan w:val="2"/>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Забезпечення санітарно-гігіє</w:t>
            </w:r>
            <w:r w:rsidRPr="00103193">
              <w:rPr>
                <w:rFonts w:ascii="Times New Roman" w:hAnsi="Times New Roman" w:cs="Times New Roman"/>
                <w:sz w:val="28"/>
                <w:szCs w:val="28"/>
              </w:rPr>
              <w:softHyphen/>
              <w:t>ні</w:t>
            </w:r>
            <w:r w:rsidRPr="00103193">
              <w:rPr>
                <w:rFonts w:ascii="Times New Roman" w:hAnsi="Times New Roman" w:cs="Times New Roman"/>
                <w:sz w:val="28"/>
                <w:szCs w:val="28"/>
              </w:rPr>
              <w:softHyphen/>
              <w:t>ч</w:t>
            </w:r>
            <w:r w:rsidRPr="00103193">
              <w:rPr>
                <w:rFonts w:ascii="Times New Roman" w:hAnsi="Times New Roman" w:cs="Times New Roman"/>
                <w:sz w:val="28"/>
                <w:szCs w:val="28"/>
              </w:rPr>
              <w:softHyphen/>
              <w:t>них вимог для збереження літератури у фондах</w:t>
            </w:r>
          </w:p>
          <w:p w:rsidR="00103193" w:rsidRPr="00103193" w:rsidRDefault="00103193" w:rsidP="00B65403">
            <w:pPr>
              <w:rPr>
                <w:rFonts w:ascii="Times New Roman" w:hAnsi="Times New Roman" w:cs="Times New Roman"/>
                <w:sz w:val="28"/>
                <w:szCs w:val="28"/>
              </w:rPr>
            </w:pPr>
          </w:p>
        </w:tc>
        <w:tc>
          <w:tcPr>
            <w:tcW w:w="4971"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Санітарні дні,</w:t>
            </w:r>
          </w:p>
          <w:p w:rsidR="00103193" w:rsidRPr="00103193" w:rsidRDefault="00103193" w:rsidP="00B65403">
            <w:pPr>
              <w:rPr>
                <w:rFonts w:ascii="Times New Roman" w:hAnsi="Times New Roman" w:cs="Times New Roman"/>
                <w:sz w:val="28"/>
                <w:szCs w:val="28"/>
              </w:rPr>
            </w:pPr>
            <w:proofErr w:type="gramStart"/>
            <w:r w:rsidRPr="00103193">
              <w:rPr>
                <w:rFonts w:ascii="Times New Roman" w:hAnsi="Times New Roman" w:cs="Times New Roman"/>
                <w:sz w:val="28"/>
                <w:szCs w:val="28"/>
              </w:rPr>
              <w:t>санітарні  години</w:t>
            </w:r>
            <w:proofErr w:type="gramEnd"/>
          </w:p>
        </w:tc>
        <w:tc>
          <w:tcPr>
            <w:tcW w:w="6099" w:type="dxa"/>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pacing w:val="-6"/>
                <w:sz w:val="28"/>
                <w:szCs w:val="28"/>
              </w:rPr>
              <w:t>Що місяця, що тижня</w:t>
            </w:r>
          </w:p>
        </w:tc>
      </w:tr>
    </w:tbl>
    <w:p w:rsidR="00103193" w:rsidRPr="00103193" w:rsidRDefault="00103193" w:rsidP="00103193">
      <w:pPr>
        <w:spacing w:line="360" w:lineRule="auto"/>
        <w:jc w:val="center"/>
        <w:rPr>
          <w:rFonts w:ascii="Times New Roman" w:hAnsi="Times New Roman" w:cs="Times New Roman"/>
          <w:b/>
          <w:i/>
          <w:sz w:val="28"/>
          <w:szCs w:val="28"/>
        </w:rPr>
      </w:pPr>
    </w:p>
    <w:p w:rsidR="00D5103C" w:rsidRDefault="00D5103C" w:rsidP="00103193">
      <w:pPr>
        <w:spacing w:line="360" w:lineRule="auto"/>
        <w:jc w:val="center"/>
        <w:rPr>
          <w:rFonts w:ascii="Times New Roman" w:hAnsi="Times New Roman" w:cs="Times New Roman"/>
          <w:b/>
          <w:sz w:val="28"/>
          <w:szCs w:val="28"/>
        </w:rPr>
      </w:pPr>
    </w:p>
    <w:p w:rsidR="00D5103C" w:rsidRDefault="00D5103C" w:rsidP="00103193">
      <w:pPr>
        <w:spacing w:line="360" w:lineRule="auto"/>
        <w:jc w:val="center"/>
        <w:rPr>
          <w:rFonts w:ascii="Times New Roman" w:hAnsi="Times New Roman" w:cs="Times New Roman"/>
          <w:b/>
          <w:sz w:val="28"/>
          <w:szCs w:val="28"/>
        </w:rPr>
      </w:pPr>
    </w:p>
    <w:p w:rsidR="005C083A" w:rsidRDefault="005C083A" w:rsidP="00103193">
      <w:pPr>
        <w:spacing w:line="360" w:lineRule="auto"/>
        <w:jc w:val="center"/>
        <w:rPr>
          <w:rFonts w:ascii="Times New Roman" w:hAnsi="Times New Roman" w:cs="Times New Roman"/>
          <w:b/>
          <w:sz w:val="28"/>
          <w:szCs w:val="28"/>
        </w:rPr>
      </w:pPr>
    </w:p>
    <w:p w:rsidR="00D5103C" w:rsidRDefault="00D5103C" w:rsidP="00103193">
      <w:pPr>
        <w:spacing w:line="360" w:lineRule="auto"/>
        <w:jc w:val="center"/>
        <w:rPr>
          <w:rFonts w:ascii="Times New Roman" w:hAnsi="Times New Roman" w:cs="Times New Roman"/>
          <w:b/>
          <w:sz w:val="28"/>
          <w:szCs w:val="28"/>
        </w:rPr>
      </w:pPr>
    </w:p>
    <w:p w:rsidR="00103193" w:rsidRPr="00103193" w:rsidRDefault="00103193" w:rsidP="00103193">
      <w:pPr>
        <w:spacing w:line="360" w:lineRule="auto"/>
        <w:jc w:val="center"/>
        <w:rPr>
          <w:rFonts w:ascii="Times New Roman" w:hAnsi="Times New Roman" w:cs="Times New Roman"/>
          <w:b/>
          <w:sz w:val="28"/>
          <w:szCs w:val="28"/>
        </w:rPr>
      </w:pPr>
      <w:r w:rsidRPr="00103193">
        <w:rPr>
          <w:rFonts w:ascii="Times New Roman" w:hAnsi="Times New Roman" w:cs="Times New Roman"/>
          <w:b/>
          <w:sz w:val="28"/>
          <w:szCs w:val="28"/>
        </w:rPr>
        <w:t xml:space="preserve">ФОРМУВАННЯ ЄКФ </w:t>
      </w:r>
      <w:proofErr w:type="gramStart"/>
      <w:r w:rsidRPr="00103193">
        <w:rPr>
          <w:rFonts w:ascii="Times New Roman" w:hAnsi="Times New Roman" w:cs="Times New Roman"/>
          <w:b/>
          <w:sz w:val="28"/>
          <w:szCs w:val="28"/>
        </w:rPr>
        <w:t>У</w:t>
      </w:r>
      <w:proofErr w:type="gramEnd"/>
      <w:r w:rsidRPr="00103193">
        <w:rPr>
          <w:rFonts w:ascii="Times New Roman" w:hAnsi="Times New Roman" w:cs="Times New Roman"/>
          <w:b/>
          <w:sz w:val="28"/>
          <w:szCs w:val="28"/>
        </w:rPr>
        <w:t xml:space="preserve"> 2020 РОЦІ.</w:t>
      </w:r>
    </w:p>
    <w:p w:rsidR="00103193" w:rsidRPr="00103193" w:rsidRDefault="00103193" w:rsidP="00103193">
      <w:pPr>
        <w:spacing w:line="360" w:lineRule="auto"/>
        <w:ind w:right="-307"/>
        <w:jc w:val="center"/>
        <w:rPr>
          <w:rFonts w:ascii="Times New Roman" w:hAnsi="Times New Roman" w:cs="Times New Roman"/>
          <w:b/>
          <w:i/>
          <w:sz w:val="28"/>
          <w:szCs w:val="28"/>
        </w:rPr>
      </w:pPr>
    </w:p>
    <w:tbl>
      <w:tblPr>
        <w:tblW w:w="13718"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7"/>
        <w:gridCol w:w="1684"/>
        <w:gridCol w:w="5227"/>
      </w:tblGrid>
      <w:tr w:rsidR="00103193" w:rsidRPr="00103193" w:rsidTr="00D5103C">
        <w:trPr>
          <w:trHeight w:val="648"/>
        </w:trPr>
        <w:tc>
          <w:tcPr>
            <w:tcW w:w="6807" w:type="dxa"/>
            <w:tcBorders>
              <w:top w:val="single" w:sz="4" w:space="0" w:color="auto"/>
              <w:left w:val="single" w:sz="4" w:space="0" w:color="auto"/>
              <w:bottom w:val="single" w:sz="4" w:space="0" w:color="auto"/>
              <w:right w:val="single" w:sz="4" w:space="0" w:color="auto"/>
            </w:tcBorders>
            <w:vAlign w:val="center"/>
            <w:hideMark/>
          </w:tcPr>
          <w:p w:rsidR="00103193" w:rsidRPr="00103193" w:rsidRDefault="00103193" w:rsidP="00B65403">
            <w:pPr>
              <w:jc w:val="center"/>
              <w:rPr>
                <w:rFonts w:ascii="Times New Roman" w:hAnsi="Times New Roman" w:cs="Times New Roman"/>
                <w:b/>
                <w:sz w:val="28"/>
                <w:szCs w:val="28"/>
              </w:rPr>
            </w:pPr>
            <w:r w:rsidRPr="00103193">
              <w:rPr>
                <w:rFonts w:ascii="Times New Roman" w:hAnsi="Times New Roman" w:cs="Times New Roman"/>
                <w:b/>
                <w:sz w:val="28"/>
                <w:szCs w:val="28"/>
              </w:rPr>
              <w:t>Зміст роботи</w:t>
            </w:r>
          </w:p>
        </w:tc>
        <w:tc>
          <w:tcPr>
            <w:tcW w:w="1684"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план</w:t>
            </w:r>
          </w:p>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2020р.</w:t>
            </w:r>
          </w:p>
        </w:tc>
        <w:tc>
          <w:tcPr>
            <w:tcW w:w="522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 xml:space="preserve">виконано </w:t>
            </w:r>
          </w:p>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2020 р.</w:t>
            </w:r>
          </w:p>
        </w:tc>
      </w:tr>
      <w:tr w:rsidR="00103193" w:rsidRPr="00103193" w:rsidTr="00D5103C">
        <w:trPr>
          <w:trHeight w:val="2003"/>
        </w:trPr>
        <w:tc>
          <w:tcPr>
            <w:tcW w:w="680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 xml:space="preserve">1.Придбання літератури </w:t>
            </w:r>
          </w:p>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Всього:</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книги, брошури</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журнали, газети</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електронні документи</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АВД</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 т. ч. література для дітей</w:t>
            </w:r>
          </w:p>
        </w:tc>
        <w:tc>
          <w:tcPr>
            <w:tcW w:w="1684"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8400                7560                800                    20                          20                        2000 </w:t>
            </w:r>
          </w:p>
        </w:tc>
        <w:tc>
          <w:tcPr>
            <w:tcW w:w="522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sz w:val="28"/>
                <w:szCs w:val="28"/>
              </w:rPr>
            </w:pPr>
          </w:p>
        </w:tc>
      </w:tr>
      <w:tr w:rsidR="00103193" w:rsidRPr="00103193" w:rsidTr="00D5103C">
        <w:trPr>
          <w:trHeight w:val="284"/>
        </w:trPr>
        <w:tc>
          <w:tcPr>
            <w:tcW w:w="680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2.  Кількість назв</w:t>
            </w:r>
          </w:p>
        </w:tc>
        <w:tc>
          <w:tcPr>
            <w:tcW w:w="1684"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3000</w:t>
            </w:r>
          </w:p>
        </w:tc>
        <w:tc>
          <w:tcPr>
            <w:tcW w:w="522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b/>
                <w:sz w:val="28"/>
                <w:szCs w:val="28"/>
              </w:rPr>
            </w:pPr>
          </w:p>
        </w:tc>
      </w:tr>
      <w:tr w:rsidR="00103193" w:rsidRPr="00103193" w:rsidTr="00D5103C">
        <w:trPr>
          <w:trHeight w:val="2027"/>
        </w:trPr>
        <w:tc>
          <w:tcPr>
            <w:tcW w:w="680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3. Списання літератури</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застаріла</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зношена</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загублена</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інші причини (недостаючи при інвентаризації)</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в т. ч. література для дітей</w:t>
            </w:r>
          </w:p>
        </w:tc>
        <w:tc>
          <w:tcPr>
            <w:tcW w:w="1684"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20000                      3000                     14600                      400                           2000                     5000</w:t>
            </w:r>
          </w:p>
        </w:tc>
        <w:tc>
          <w:tcPr>
            <w:tcW w:w="522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sz w:val="28"/>
                <w:szCs w:val="28"/>
                <w:highlight w:val="yellow"/>
              </w:rPr>
            </w:pPr>
          </w:p>
        </w:tc>
      </w:tr>
      <w:tr w:rsidR="00103193" w:rsidRPr="00103193" w:rsidTr="00D5103C">
        <w:trPr>
          <w:trHeight w:val="297"/>
        </w:trPr>
        <w:tc>
          <w:tcPr>
            <w:tcW w:w="680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4.  Проведення інвентаризацій книжкових фондів</w:t>
            </w:r>
          </w:p>
        </w:tc>
        <w:tc>
          <w:tcPr>
            <w:tcW w:w="1684"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.6</w:t>
            </w:r>
          </w:p>
        </w:tc>
        <w:tc>
          <w:tcPr>
            <w:tcW w:w="522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b/>
                <w:sz w:val="28"/>
                <w:szCs w:val="28"/>
              </w:rPr>
            </w:pPr>
          </w:p>
        </w:tc>
      </w:tr>
      <w:tr w:rsidR="00103193" w:rsidRPr="00103193" w:rsidTr="00D5103C">
        <w:trPr>
          <w:trHeight w:val="1209"/>
        </w:trPr>
        <w:tc>
          <w:tcPr>
            <w:tcW w:w="680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5. Організація довідково бібліографічного апарату:</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складання бібліографічного опису</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дублювання карток</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розміщення карток в ОК, АК, СК.</w:t>
            </w:r>
          </w:p>
        </w:tc>
        <w:tc>
          <w:tcPr>
            <w:tcW w:w="1684"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sz w:val="28"/>
                <w:szCs w:val="28"/>
              </w:rPr>
            </w:pP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3000                    17120                   20120</w:t>
            </w:r>
          </w:p>
        </w:tc>
        <w:tc>
          <w:tcPr>
            <w:tcW w:w="522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rPr>
                <w:rFonts w:ascii="Times New Roman" w:hAnsi="Times New Roman" w:cs="Times New Roman"/>
                <w:sz w:val="28"/>
                <w:szCs w:val="28"/>
              </w:rPr>
            </w:pPr>
          </w:p>
        </w:tc>
      </w:tr>
    </w:tbl>
    <w:p w:rsidR="00103193" w:rsidRPr="00103193" w:rsidRDefault="00103193" w:rsidP="00103193">
      <w:pPr>
        <w:jc w:val="center"/>
        <w:rPr>
          <w:rFonts w:ascii="Times New Roman" w:hAnsi="Times New Roman" w:cs="Times New Roman"/>
          <w:b/>
          <w:i/>
          <w:sz w:val="28"/>
          <w:szCs w:val="28"/>
        </w:rPr>
      </w:pPr>
    </w:p>
    <w:p w:rsidR="00103193" w:rsidRPr="00103193" w:rsidRDefault="00103193" w:rsidP="00103193">
      <w:pPr>
        <w:jc w:val="center"/>
        <w:rPr>
          <w:rFonts w:ascii="Times New Roman" w:hAnsi="Times New Roman" w:cs="Times New Roman"/>
          <w:b/>
          <w:i/>
          <w:sz w:val="28"/>
          <w:szCs w:val="28"/>
        </w:rPr>
      </w:pPr>
      <w:r w:rsidRPr="00103193">
        <w:rPr>
          <w:rFonts w:ascii="Times New Roman" w:hAnsi="Times New Roman" w:cs="Times New Roman"/>
          <w:b/>
          <w:i/>
          <w:sz w:val="28"/>
          <w:szCs w:val="28"/>
        </w:rPr>
        <w:t xml:space="preserve">КОМПЛЕКТУВАННЯ ЄКФ </w:t>
      </w:r>
      <w:proofErr w:type="gramStart"/>
      <w:r w:rsidRPr="00103193">
        <w:rPr>
          <w:rFonts w:ascii="Times New Roman" w:hAnsi="Times New Roman" w:cs="Times New Roman"/>
          <w:b/>
          <w:i/>
          <w:sz w:val="28"/>
          <w:szCs w:val="28"/>
        </w:rPr>
        <w:t>У</w:t>
      </w:r>
      <w:proofErr w:type="gramEnd"/>
      <w:r w:rsidRPr="00103193">
        <w:rPr>
          <w:rFonts w:ascii="Times New Roman" w:hAnsi="Times New Roman" w:cs="Times New Roman"/>
          <w:b/>
          <w:i/>
          <w:sz w:val="28"/>
          <w:szCs w:val="28"/>
        </w:rPr>
        <w:t xml:space="preserve"> 2020 РОЦІ.</w:t>
      </w:r>
    </w:p>
    <w:p w:rsidR="00103193" w:rsidRPr="00103193" w:rsidRDefault="00103193" w:rsidP="00103193">
      <w:pPr>
        <w:jc w:val="center"/>
        <w:rPr>
          <w:rFonts w:ascii="Times New Roman" w:hAnsi="Times New Roman" w:cs="Times New Roman"/>
          <w:b/>
          <w:i/>
          <w:sz w:val="28"/>
          <w:szCs w:val="28"/>
        </w:rPr>
      </w:pPr>
    </w:p>
    <w:tbl>
      <w:tblPr>
        <w:tblW w:w="1372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0"/>
        <w:gridCol w:w="1210"/>
        <w:gridCol w:w="1322"/>
        <w:gridCol w:w="1322"/>
        <w:gridCol w:w="5157"/>
      </w:tblGrid>
      <w:tr w:rsidR="00103193" w:rsidRPr="00103193" w:rsidTr="00D5103C">
        <w:trPr>
          <w:cantSplit/>
          <w:trHeight w:val="300"/>
        </w:trPr>
        <w:tc>
          <w:tcPr>
            <w:tcW w:w="4710" w:type="dxa"/>
            <w:vMerge w:val="restart"/>
            <w:tcBorders>
              <w:top w:val="single" w:sz="4" w:space="0" w:color="auto"/>
              <w:left w:val="single" w:sz="4" w:space="0" w:color="auto"/>
              <w:bottom w:val="single" w:sz="4" w:space="0" w:color="auto"/>
              <w:right w:val="single" w:sz="4" w:space="0" w:color="auto"/>
            </w:tcBorders>
            <w:vAlign w:val="center"/>
            <w:hideMark/>
          </w:tcPr>
          <w:p w:rsidR="00103193" w:rsidRPr="00103193" w:rsidRDefault="00103193" w:rsidP="00B65403">
            <w:pPr>
              <w:jc w:val="center"/>
              <w:rPr>
                <w:rFonts w:ascii="Times New Roman" w:hAnsi="Times New Roman" w:cs="Times New Roman"/>
                <w:b/>
                <w:sz w:val="28"/>
                <w:szCs w:val="28"/>
              </w:rPr>
            </w:pPr>
            <w:r w:rsidRPr="00103193">
              <w:rPr>
                <w:rFonts w:ascii="Times New Roman" w:hAnsi="Times New Roman" w:cs="Times New Roman"/>
                <w:b/>
                <w:sz w:val="28"/>
                <w:szCs w:val="28"/>
              </w:rPr>
              <w:t>Джерела комплектування</w:t>
            </w:r>
          </w:p>
        </w:tc>
        <w:tc>
          <w:tcPr>
            <w:tcW w:w="2532" w:type="dxa"/>
            <w:gridSpan w:val="2"/>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 xml:space="preserve">   План 2020 р.</w:t>
            </w:r>
          </w:p>
        </w:tc>
        <w:tc>
          <w:tcPr>
            <w:tcW w:w="6479" w:type="dxa"/>
            <w:gridSpan w:val="2"/>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Виконано 2020 р.</w:t>
            </w:r>
          </w:p>
        </w:tc>
      </w:tr>
      <w:tr w:rsidR="00103193" w:rsidRPr="00103193" w:rsidTr="00D5103C">
        <w:trPr>
          <w:cantSplit/>
          <w:trHeight w:val="180"/>
        </w:trPr>
        <w:tc>
          <w:tcPr>
            <w:tcW w:w="4710" w:type="dxa"/>
            <w:vMerge/>
            <w:tcBorders>
              <w:top w:val="single" w:sz="4" w:space="0" w:color="auto"/>
              <w:left w:val="single" w:sz="4" w:space="0" w:color="auto"/>
              <w:bottom w:val="single" w:sz="4" w:space="0" w:color="auto"/>
              <w:right w:val="single" w:sz="4" w:space="0" w:color="auto"/>
            </w:tcBorders>
            <w:vAlign w:val="center"/>
            <w:hideMark/>
          </w:tcPr>
          <w:p w:rsidR="00103193" w:rsidRPr="00103193" w:rsidRDefault="00103193" w:rsidP="00B65403">
            <w:pPr>
              <w:rPr>
                <w:rFonts w:ascii="Times New Roman" w:hAnsi="Times New Roman" w:cs="Times New Roman"/>
                <w:b/>
                <w:sz w:val="28"/>
                <w:szCs w:val="28"/>
              </w:rPr>
            </w:pPr>
          </w:p>
        </w:tc>
        <w:tc>
          <w:tcPr>
            <w:tcW w:w="12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Прим.</w:t>
            </w:r>
          </w:p>
        </w:tc>
        <w:tc>
          <w:tcPr>
            <w:tcW w:w="1322"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Сума</w:t>
            </w:r>
          </w:p>
        </w:tc>
        <w:tc>
          <w:tcPr>
            <w:tcW w:w="1322"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Прим.</w:t>
            </w:r>
          </w:p>
        </w:tc>
        <w:tc>
          <w:tcPr>
            <w:tcW w:w="5157"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Сума</w:t>
            </w:r>
          </w:p>
        </w:tc>
      </w:tr>
      <w:tr w:rsidR="00103193" w:rsidRPr="00103193" w:rsidTr="00D5103C">
        <w:trPr>
          <w:trHeight w:val="800"/>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1.Система “Укрпошта”</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  журнали, газети</w:t>
            </w:r>
          </w:p>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  в т. ч. з платних</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 xml:space="preserve">800     </w:t>
            </w:r>
          </w:p>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 xml:space="preserve">200             </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 xml:space="preserve">18000    </w:t>
            </w:r>
          </w:p>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3000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236"/>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2.Даровані книги читачами</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2000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25000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236"/>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3.Замість загублених читачами</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400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6000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60"/>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4.Бібліотечна серія України</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3000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330000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285"/>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5.Книжкові магазини (рай.бюдж.)</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1500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80000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472"/>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 xml:space="preserve">6.Інші джерела (замість </w:t>
            </w:r>
            <w:proofErr w:type="gramStart"/>
            <w:r w:rsidRPr="00103193">
              <w:rPr>
                <w:rFonts w:ascii="Times New Roman" w:hAnsi="Times New Roman" w:cs="Times New Roman"/>
                <w:sz w:val="28"/>
                <w:szCs w:val="28"/>
              </w:rPr>
              <w:t>недостаючої ,</w:t>
            </w:r>
            <w:proofErr w:type="gramEnd"/>
            <w:r w:rsidRPr="00103193">
              <w:rPr>
                <w:rFonts w:ascii="Times New Roman" w:hAnsi="Times New Roman" w:cs="Times New Roman"/>
                <w:sz w:val="28"/>
                <w:szCs w:val="28"/>
              </w:rPr>
              <w:t xml:space="preserve">  надлишки)</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500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8000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r>
      <w:tr w:rsidR="00103193" w:rsidRPr="00103193" w:rsidTr="00D5103C">
        <w:trPr>
          <w:trHeight w:val="285"/>
        </w:trPr>
        <w:tc>
          <w:tcPr>
            <w:tcW w:w="4710" w:type="dxa"/>
            <w:tcBorders>
              <w:top w:val="single" w:sz="4" w:space="0" w:color="auto"/>
              <w:left w:val="single" w:sz="4" w:space="0" w:color="auto"/>
              <w:bottom w:val="single" w:sz="4" w:space="0" w:color="auto"/>
              <w:right w:val="single" w:sz="4" w:space="0" w:color="auto"/>
            </w:tcBorders>
            <w:hideMark/>
          </w:tcPr>
          <w:p w:rsidR="00103193" w:rsidRPr="00103193" w:rsidRDefault="00103193" w:rsidP="00B65403">
            <w:pPr>
              <w:rPr>
                <w:rFonts w:ascii="Times New Roman" w:hAnsi="Times New Roman" w:cs="Times New Roman"/>
                <w:sz w:val="28"/>
                <w:szCs w:val="28"/>
              </w:rPr>
            </w:pPr>
            <w:r w:rsidRPr="00103193">
              <w:rPr>
                <w:rFonts w:ascii="Times New Roman" w:hAnsi="Times New Roman" w:cs="Times New Roman"/>
                <w:sz w:val="28"/>
                <w:szCs w:val="28"/>
              </w:rPr>
              <w:t>7.Книжкові магазини (спец.рахунок)</w:t>
            </w:r>
          </w:p>
        </w:tc>
        <w:tc>
          <w:tcPr>
            <w:tcW w:w="1210"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200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r w:rsidRPr="00103193">
              <w:rPr>
                <w:rFonts w:ascii="Times New Roman" w:hAnsi="Times New Roman" w:cs="Times New Roman"/>
                <w:sz w:val="28"/>
                <w:szCs w:val="28"/>
              </w:rPr>
              <w:t>4000</w:t>
            </w:r>
          </w:p>
        </w:tc>
        <w:tc>
          <w:tcPr>
            <w:tcW w:w="1322"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sz w:val="28"/>
                <w:szCs w:val="28"/>
              </w:rPr>
            </w:pPr>
          </w:p>
        </w:tc>
        <w:tc>
          <w:tcPr>
            <w:tcW w:w="5157" w:type="dxa"/>
            <w:tcBorders>
              <w:top w:val="single" w:sz="4" w:space="0" w:color="auto"/>
              <w:left w:val="single" w:sz="4" w:space="0" w:color="auto"/>
              <w:bottom w:val="single" w:sz="4" w:space="0" w:color="auto"/>
              <w:right w:val="single" w:sz="4" w:space="0" w:color="auto"/>
            </w:tcBorders>
          </w:tcPr>
          <w:p w:rsidR="00103193" w:rsidRPr="00103193" w:rsidRDefault="00103193" w:rsidP="00B65403">
            <w:pPr>
              <w:jc w:val="center"/>
              <w:rPr>
                <w:rFonts w:ascii="Times New Roman" w:hAnsi="Times New Roman" w:cs="Times New Roman"/>
                <w:color w:val="000000"/>
                <w:sz w:val="28"/>
                <w:szCs w:val="28"/>
              </w:rPr>
            </w:pPr>
          </w:p>
        </w:tc>
      </w:tr>
      <w:tr w:rsidR="00103193" w:rsidRPr="00103193" w:rsidTr="00D5103C">
        <w:trPr>
          <w:trHeight w:val="639"/>
        </w:trPr>
        <w:tc>
          <w:tcPr>
            <w:tcW w:w="4710" w:type="dxa"/>
            <w:tcBorders>
              <w:top w:val="single" w:sz="4" w:space="0" w:color="auto"/>
              <w:left w:val="single" w:sz="4" w:space="0" w:color="auto"/>
              <w:bottom w:val="single" w:sz="4" w:space="0" w:color="auto"/>
              <w:right w:val="single" w:sz="4" w:space="0" w:color="auto"/>
            </w:tcBorders>
            <w:vAlign w:val="center"/>
            <w:hideMark/>
          </w:tcPr>
          <w:p w:rsidR="00103193" w:rsidRPr="00103193" w:rsidRDefault="00103193" w:rsidP="00B65403">
            <w:pPr>
              <w:rPr>
                <w:rFonts w:ascii="Times New Roman" w:hAnsi="Times New Roman" w:cs="Times New Roman"/>
                <w:b/>
                <w:sz w:val="28"/>
                <w:szCs w:val="28"/>
              </w:rPr>
            </w:pPr>
            <w:r w:rsidRPr="00103193">
              <w:rPr>
                <w:rFonts w:ascii="Times New Roman" w:hAnsi="Times New Roman" w:cs="Times New Roman"/>
                <w:b/>
                <w:sz w:val="28"/>
                <w:szCs w:val="28"/>
              </w:rPr>
              <w:t>ВСЬОГО:</w:t>
            </w:r>
          </w:p>
        </w:tc>
        <w:tc>
          <w:tcPr>
            <w:tcW w:w="1210" w:type="dxa"/>
            <w:tcBorders>
              <w:top w:val="single" w:sz="4" w:space="0" w:color="auto"/>
              <w:left w:val="single" w:sz="4" w:space="0" w:color="auto"/>
              <w:bottom w:val="single" w:sz="4" w:space="0" w:color="auto"/>
              <w:right w:val="single" w:sz="4" w:space="0" w:color="auto"/>
            </w:tcBorders>
            <w:vAlign w:val="center"/>
          </w:tcPr>
          <w:p w:rsidR="00103193" w:rsidRPr="00103193" w:rsidRDefault="00103193" w:rsidP="00B65403">
            <w:pPr>
              <w:jc w:val="center"/>
              <w:rPr>
                <w:rFonts w:ascii="Times New Roman" w:hAnsi="Times New Roman" w:cs="Times New Roman"/>
                <w:b/>
                <w:sz w:val="28"/>
                <w:szCs w:val="28"/>
              </w:rPr>
            </w:pPr>
            <w:r w:rsidRPr="00103193">
              <w:rPr>
                <w:rFonts w:ascii="Times New Roman" w:hAnsi="Times New Roman" w:cs="Times New Roman"/>
                <w:b/>
                <w:sz w:val="28"/>
                <w:szCs w:val="28"/>
              </w:rPr>
              <w:t>8400</w:t>
            </w:r>
          </w:p>
        </w:tc>
        <w:tc>
          <w:tcPr>
            <w:tcW w:w="1322" w:type="dxa"/>
            <w:tcBorders>
              <w:top w:val="single" w:sz="4" w:space="0" w:color="auto"/>
              <w:left w:val="single" w:sz="4" w:space="0" w:color="auto"/>
              <w:bottom w:val="single" w:sz="4" w:space="0" w:color="auto"/>
              <w:right w:val="single" w:sz="4" w:space="0" w:color="auto"/>
            </w:tcBorders>
            <w:vAlign w:val="center"/>
          </w:tcPr>
          <w:p w:rsidR="00103193" w:rsidRPr="00103193" w:rsidRDefault="00103193" w:rsidP="00B65403">
            <w:pPr>
              <w:jc w:val="center"/>
              <w:rPr>
                <w:rFonts w:ascii="Times New Roman" w:hAnsi="Times New Roman" w:cs="Times New Roman"/>
                <w:b/>
                <w:sz w:val="28"/>
                <w:szCs w:val="28"/>
              </w:rPr>
            </w:pPr>
            <w:r w:rsidRPr="00103193">
              <w:rPr>
                <w:rFonts w:ascii="Times New Roman" w:hAnsi="Times New Roman" w:cs="Times New Roman"/>
                <w:b/>
                <w:sz w:val="28"/>
                <w:szCs w:val="28"/>
              </w:rPr>
              <w:t>471000</w:t>
            </w:r>
          </w:p>
        </w:tc>
        <w:tc>
          <w:tcPr>
            <w:tcW w:w="1322" w:type="dxa"/>
            <w:tcBorders>
              <w:top w:val="single" w:sz="4" w:space="0" w:color="auto"/>
              <w:left w:val="single" w:sz="4" w:space="0" w:color="auto"/>
              <w:bottom w:val="single" w:sz="4" w:space="0" w:color="auto"/>
              <w:right w:val="single" w:sz="4" w:space="0" w:color="auto"/>
            </w:tcBorders>
            <w:vAlign w:val="center"/>
          </w:tcPr>
          <w:p w:rsidR="00103193" w:rsidRPr="00103193" w:rsidRDefault="00103193" w:rsidP="00B65403">
            <w:pPr>
              <w:jc w:val="center"/>
              <w:rPr>
                <w:rFonts w:ascii="Times New Roman" w:hAnsi="Times New Roman" w:cs="Times New Roman"/>
                <w:b/>
                <w:sz w:val="28"/>
                <w:szCs w:val="28"/>
              </w:rPr>
            </w:pPr>
          </w:p>
        </w:tc>
        <w:tc>
          <w:tcPr>
            <w:tcW w:w="5157" w:type="dxa"/>
            <w:tcBorders>
              <w:top w:val="single" w:sz="4" w:space="0" w:color="auto"/>
              <w:left w:val="single" w:sz="4" w:space="0" w:color="auto"/>
              <w:bottom w:val="single" w:sz="4" w:space="0" w:color="auto"/>
              <w:right w:val="single" w:sz="4" w:space="0" w:color="auto"/>
            </w:tcBorders>
            <w:vAlign w:val="center"/>
          </w:tcPr>
          <w:p w:rsidR="00103193" w:rsidRPr="00103193" w:rsidRDefault="00103193" w:rsidP="00B65403">
            <w:pPr>
              <w:jc w:val="center"/>
              <w:rPr>
                <w:rFonts w:ascii="Times New Roman" w:hAnsi="Times New Roman" w:cs="Times New Roman"/>
                <w:b/>
                <w:sz w:val="28"/>
                <w:szCs w:val="28"/>
              </w:rPr>
            </w:pPr>
          </w:p>
        </w:tc>
      </w:tr>
    </w:tbl>
    <w:p w:rsidR="00103193" w:rsidRDefault="00103193" w:rsidP="00103193">
      <w:pPr>
        <w:rPr>
          <w:rFonts w:ascii="Times New Roman" w:hAnsi="Times New Roman" w:cs="Times New Roman"/>
          <w:i/>
          <w:sz w:val="28"/>
          <w:szCs w:val="28"/>
        </w:rPr>
      </w:pPr>
    </w:p>
    <w:p w:rsidR="00D5103C" w:rsidRDefault="00D5103C" w:rsidP="00103193">
      <w:pPr>
        <w:rPr>
          <w:rFonts w:ascii="Times New Roman" w:hAnsi="Times New Roman" w:cs="Times New Roman"/>
          <w:i/>
          <w:sz w:val="28"/>
          <w:szCs w:val="28"/>
        </w:rPr>
      </w:pPr>
    </w:p>
    <w:p w:rsidR="00D5103C" w:rsidRDefault="00D5103C" w:rsidP="00103193">
      <w:pPr>
        <w:rPr>
          <w:rFonts w:ascii="Times New Roman" w:hAnsi="Times New Roman" w:cs="Times New Roman"/>
          <w:i/>
          <w:sz w:val="28"/>
          <w:szCs w:val="28"/>
        </w:rPr>
      </w:pPr>
    </w:p>
    <w:p w:rsidR="00D5103C" w:rsidRDefault="00D5103C" w:rsidP="00103193">
      <w:pPr>
        <w:rPr>
          <w:rFonts w:ascii="Times New Roman" w:hAnsi="Times New Roman" w:cs="Times New Roman"/>
          <w:i/>
          <w:sz w:val="28"/>
          <w:szCs w:val="28"/>
        </w:rPr>
      </w:pPr>
    </w:p>
    <w:p w:rsidR="00D5103C" w:rsidRDefault="00D5103C" w:rsidP="00103193">
      <w:pPr>
        <w:rPr>
          <w:rFonts w:ascii="Times New Roman" w:hAnsi="Times New Roman" w:cs="Times New Roman"/>
          <w:i/>
          <w:sz w:val="28"/>
          <w:szCs w:val="28"/>
        </w:rPr>
      </w:pPr>
    </w:p>
    <w:p w:rsidR="00D5103C" w:rsidRPr="00103193" w:rsidRDefault="00D5103C" w:rsidP="00103193">
      <w:pPr>
        <w:rPr>
          <w:rFonts w:ascii="Times New Roman" w:hAnsi="Times New Roman" w:cs="Times New Roman"/>
          <w:i/>
          <w:sz w:val="28"/>
          <w:szCs w:val="28"/>
        </w:rPr>
      </w:pPr>
    </w:p>
    <w:p w:rsidR="00C11885" w:rsidRDefault="00C11885" w:rsidP="0060272E">
      <w:pPr>
        <w:shd w:val="clear" w:color="auto" w:fill="FFFFFF"/>
        <w:spacing w:after="0" w:line="240" w:lineRule="auto"/>
        <w:ind w:left="284"/>
        <w:contextualSpacing/>
        <w:jc w:val="center"/>
        <w:rPr>
          <w:rFonts w:ascii="Times New Roman" w:hAnsi="Times New Roman" w:cs="Times New Roman"/>
          <w:b/>
          <w:sz w:val="28"/>
          <w:szCs w:val="28"/>
          <w:lang w:val="uk-UA"/>
        </w:rPr>
      </w:pPr>
    </w:p>
    <w:p w:rsidR="0060272E" w:rsidRDefault="00D5103C" w:rsidP="0060272E">
      <w:pPr>
        <w:shd w:val="clear" w:color="auto" w:fill="FFFFFF"/>
        <w:spacing w:after="0" w:line="240" w:lineRule="auto"/>
        <w:ind w:left="284"/>
        <w:contextualSpacing/>
        <w:jc w:val="center"/>
        <w:rPr>
          <w:rFonts w:ascii="Times New Roman" w:hAnsi="Times New Roman" w:cs="Times New Roman"/>
          <w:b/>
          <w:sz w:val="28"/>
          <w:szCs w:val="28"/>
        </w:rPr>
      </w:pPr>
      <w:r>
        <w:rPr>
          <w:rFonts w:ascii="Times New Roman" w:hAnsi="Times New Roman" w:cs="Times New Roman"/>
          <w:b/>
          <w:sz w:val="28"/>
          <w:szCs w:val="28"/>
          <w:lang w:val="uk-UA"/>
        </w:rPr>
        <w:t xml:space="preserve">РОЗДІЛ </w:t>
      </w:r>
      <w:r w:rsidR="00792C5A">
        <w:rPr>
          <w:rFonts w:ascii="Times New Roman" w:hAnsi="Times New Roman" w:cs="Times New Roman"/>
          <w:b/>
          <w:sz w:val="28"/>
          <w:szCs w:val="28"/>
          <w:lang w:val="uk-UA"/>
        </w:rPr>
        <w:t>І</w:t>
      </w:r>
      <w:r w:rsidR="00792C5A">
        <w:rPr>
          <w:rFonts w:ascii="Times New Roman" w:hAnsi="Times New Roman" w:cs="Times New Roman"/>
          <w:b/>
          <w:sz w:val="28"/>
          <w:szCs w:val="28"/>
          <w:lang w:val="en-US"/>
        </w:rPr>
        <w:t>V</w:t>
      </w:r>
      <w:r w:rsidR="00792C5A" w:rsidRPr="00792C5A">
        <w:rPr>
          <w:rFonts w:ascii="Times New Roman" w:hAnsi="Times New Roman" w:cs="Times New Roman"/>
          <w:b/>
          <w:sz w:val="28"/>
          <w:szCs w:val="28"/>
        </w:rPr>
        <w:t>. Інформаційно-масові заходи</w:t>
      </w:r>
    </w:p>
    <w:p w:rsidR="00792C5A" w:rsidRPr="00792C5A" w:rsidRDefault="00792C5A" w:rsidP="0060272E">
      <w:pPr>
        <w:shd w:val="clear" w:color="auto" w:fill="FFFFFF"/>
        <w:spacing w:after="0" w:line="240" w:lineRule="auto"/>
        <w:ind w:left="284"/>
        <w:contextualSpacing/>
        <w:jc w:val="center"/>
        <w:rPr>
          <w:rFonts w:ascii="Times New Roman" w:eastAsia="Calibri" w:hAnsi="Times New Roman" w:cs="Times New Roman"/>
          <w:b/>
          <w:sz w:val="28"/>
          <w:szCs w:val="28"/>
          <w:u w:val="single"/>
          <w:lang w:val="uk-UA"/>
        </w:rPr>
      </w:pPr>
    </w:p>
    <w:tbl>
      <w:tblPr>
        <w:tblpPr w:leftFromText="180" w:rightFromText="180" w:vertAnchor="text" w:tblpY="1"/>
        <w:tblOverlap w:val="never"/>
        <w:tblW w:w="14283" w:type="dxa"/>
        <w:shd w:val="clear" w:color="auto" w:fill="FFFFFF"/>
        <w:tblCellMar>
          <w:left w:w="0" w:type="dxa"/>
          <w:right w:w="0" w:type="dxa"/>
        </w:tblCellMar>
        <w:tblLook w:val="04A0" w:firstRow="1" w:lastRow="0" w:firstColumn="1" w:lastColumn="0" w:noHBand="0" w:noVBand="1"/>
      </w:tblPr>
      <w:tblGrid>
        <w:gridCol w:w="639"/>
        <w:gridCol w:w="4998"/>
        <w:gridCol w:w="2551"/>
        <w:gridCol w:w="14"/>
        <w:gridCol w:w="1951"/>
        <w:gridCol w:w="14"/>
        <w:gridCol w:w="4116"/>
      </w:tblGrid>
      <w:tr w:rsidR="00C24DF7" w:rsidRPr="002E78CC" w:rsidTr="00831D51">
        <w:tc>
          <w:tcPr>
            <w:tcW w:w="5637" w:type="dxa"/>
            <w:gridSpan w:val="2"/>
            <w:tcBorders>
              <w:top w:val="single" w:sz="4"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tcPr>
          <w:p w:rsidR="00C24DF7" w:rsidRPr="002E78CC" w:rsidRDefault="00C24DF7" w:rsidP="00831D5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tc>
        <w:tc>
          <w:tcPr>
            <w:tcW w:w="2565" w:type="dxa"/>
            <w:gridSpan w:val="2"/>
            <w:tcBorders>
              <w:top w:val="single" w:sz="4" w:space="0" w:color="auto"/>
              <w:left w:val="single" w:sz="4" w:space="0" w:color="auto"/>
              <w:bottom w:val="single" w:sz="8" w:space="0" w:color="auto"/>
              <w:right w:val="single" w:sz="4" w:space="0" w:color="auto"/>
            </w:tcBorders>
            <w:shd w:val="clear" w:color="auto" w:fill="FFFFFF"/>
          </w:tcPr>
          <w:p w:rsidR="00C24DF7" w:rsidRPr="002E78CC" w:rsidRDefault="00C24DF7" w:rsidP="00831D5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tc>
        <w:tc>
          <w:tcPr>
            <w:tcW w:w="1965" w:type="dxa"/>
            <w:gridSpan w:val="2"/>
            <w:tcBorders>
              <w:top w:val="single" w:sz="4" w:space="0" w:color="auto"/>
              <w:left w:val="single" w:sz="4" w:space="0" w:color="auto"/>
              <w:bottom w:val="single" w:sz="8" w:space="0" w:color="auto"/>
              <w:right w:val="single" w:sz="4" w:space="0" w:color="auto"/>
            </w:tcBorders>
            <w:shd w:val="clear" w:color="auto" w:fill="FFFFFF"/>
          </w:tcPr>
          <w:p w:rsidR="00C24DF7" w:rsidRPr="002E78CC" w:rsidRDefault="00C24DF7" w:rsidP="00831D5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tc>
        <w:tc>
          <w:tcPr>
            <w:tcW w:w="4116" w:type="dxa"/>
            <w:tcBorders>
              <w:top w:val="single" w:sz="8" w:space="0" w:color="auto"/>
              <w:left w:val="single" w:sz="4" w:space="0" w:color="auto"/>
              <w:bottom w:val="single" w:sz="8" w:space="0" w:color="auto"/>
              <w:right w:val="single" w:sz="8" w:space="0" w:color="auto"/>
            </w:tcBorders>
            <w:shd w:val="clear" w:color="auto" w:fill="FFFFFF"/>
          </w:tcPr>
          <w:p w:rsidR="00C24DF7" w:rsidRPr="002E78CC" w:rsidRDefault="00C24DF7" w:rsidP="00831D5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2551"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Форма</w:t>
            </w:r>
          </w:p>
        </w:tc>
        <w:tc>
          <w:tcPr>
            <w:tcW w:w="1965" w:type="dxa"/>
            <w:gridSpan w:val="2"/>
            <w:tcBorders>
              <w:top w:val="nil"/>
              <w:left w:val="single" w:sz="4" w:space="0" w:color="auto"/>
              <w:bottom w:val="single" w:sz="8" w:space="0" w:color="auto"/>
              <w:right w:val="single" w:sz="4" w:space="0" w:color="auto"/>
            </w:tcBorders>
            <w:shd w:val="clear" w:color="auto" w:fill="FFFFFF"/>
            <w:tcMar>
              <w:top w:w="0" w:type="dxa"/>
              <w:left w:w="108" w:type="dxa"/>
              <w:bottom w:w="0" w:type="dxa"/>
              <w:right w:w="108" w:type="dxa"/>
            </w:tcMar>
            <w:hideMark/>
          </w:tcPr>
          <w:p w:rsidR="00C24DF7" w:rsidRPr="002E78CC" w:rsidRDefault="00926DB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hAnsi="Times New Roman" w:cs="Times New Roman"/>
                <w:b/>
                <w:bCs/>
                <w:sz w:val="28"/>
                <w:szCs w:val="28"/>
                <w:lang w:val="uk-UA" w:eastAsia="ru-RU"/>
              </w:rPr>
              <w:t>Термін</w:t>
            </w:r>
          </w:p>
        </w:tc>
        <w:tc>
          <w:tcPr>
            <w:tcW w:w="4130" w:type="dxa"/>
            <w:gridSpan w:val="2"/>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Організатори</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24DF7" w:rsidRDefault="00F203CE"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Default="00C24DF7" w:rsidP="00831D51">
            <w:pPr>
              <w:shd w:val="clear" w:color="auto" w:fill="FFFFFF"/>
              <w:jc w:val="center"/>
              <w:rPr>
                <w:rFonts w:ascii="Times New Roman" w:eastAsia="Times New Roman" w:hAnsi="Times New Roman" w:cs="Times New Roman"/>
                <w:b/>
                <w:color w:val="000000"/>
                <w:sz w:val="28"/>
                <w:szCs w:val="28"/>
                <w:lang w:val="uk-UA" w:eastAsia="ru-RU"/>
              </w:rPr>
            </w:pPr>
            <w:r w:rsidRPr="00C24DF7">
              <w:rPr>
                <w:rFonts w:ascii="Times New Roman" w:eastAsia="Times New Roman" w:hAnsi="Times New Roman" w:cs="Times New Roman"/>
                <w:b/>
                <w:color w:val="000000"/>
                <w:sz w:val="28"/>
                <w:szCs w:val="28"/>
                <w:lang w:val="uk-UA" w:eastAsia="ru-RU"/>
              </w:rPr>
              <w:t>До Дня соборності України</w:t>
            </w:r>
          </w:p>
          <w:p w:rsidR="00DB3C58" w:rsidRPr="00DB3C58" w:rsidRDefault="00DB3C58" w:rsidP="00831D51">
            <w:pPr>
              <w:shd w:val="clear" w:color="auto" w:fill="FFFFFF"/>
              <w:jc w:val="center"/>
              <w:rPr>
                <w:rFonts w:ascii="Times New Roman" w:eastAsia="Times New Roman" w:hAnsi="Times New Roman" w:cs="Times New Roman"/>
                <w:color w:val="000000"/>
                <w:sz w:val="28"/>
                <w:szCs w:val="28"/>
                <w:lang w:val="uk-UA" w:eastAsia="ru-RU"/>
              </w:rPr>
            </w:pPr>
            <w:r w:rsidRPr="00DB3C58">
              <w:rPr>
                <w:rFonts w:ascii="Times New Roman" w:eastAsia="Times New Roman" w:hAnsi="Times New Roman" w:cs="Times New Roman"/>
                <w:color w:val="000000"/>
                <w:sz w:val="28"/>
                <w:szCs w:val="28"/>
                <w:lang w:val="uk-UA" w:eastAsia="ru-RU"/>
              </w:rPr>
              <w:t xml:space="preserve"> «Соборна мати Україна, одна на</w:t>
            </w:r>
          </w:p>
          <w:p w:rsidR="00C24DF7" w:rsidRPr="00C24DF7" w:rsidRDefault="00DB3C58" w:rsidP="00831D51">
            <w:pPr>
              <w:shd w:val="clear" w:color="auto" w:fill="FFFFFF"/>
              <w:jc w:val="center"/>
              <w:rPr>
                <w:rFonts w:ascii="Times New Roman" w:eastAsia="Times New Roman" w:hAnsi="Times New Roman" w:cs="Times New Roman"/>
                <w:b/>
                <w:color w:val="000000"/>
                <w:sz w:val="28"/>
                <w:szCs w:val="28"/>
                <w:lang w:val="uk-UA" w:eastAsia="ru-RU"/>
              </w:rPr>
            </w:pPr>
            <w:r w:rsidRPr="00DB3C58">
              <w:rPr>
                <w:rFonts w:ascii="Times New Roman" w:eastAsia="Times New Roman" w:hAnsi="Times New Roman" w:cs="Times New Roman"/>
                <w:color w:val="000000"/>
                <w:sz w:val="28"/>
                <w:szCs w:val="28"/>
                <w:lang w:val="uk-UA" w:eastAsia="ru-RU"/>
              </w:rPr>
              <w:t>всіх як оберіг»</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DB3C58" w:rsidRPr="00DB3C58" w:rsidRDefault="00DB3C58" w:rsidP="00831D51">
            <w:pPr>
              <w:shd w:val="clear" w:color="auto" w:fill="FFFFFF"/>
              <w:jc w:val="center"/>
              <w:rPr>
                <w:rFonts w:ascii="Times New Roman" w:eastAsia="Times New Roman" w:hAnsi="Times New Roman" w:cs="Times New Roman"/>
                <w:color w:val="000000"/>
                <w:sz w:val="28"/>
                <w:szCs w:val="28"/>
                <w:lang w:val="uk-UA" w:eastAsia="ru-RU"/>
              </w:rPr>
            </w:pPr>
            <w:r w:rsidRPr="00DB3C58">
              <w:rPr>
                <w:rFonts w:ascii="Times New Roman" w:eastAsia="Times New Roman" w:hAnsi="Times New Roman" w:cs="Times New Roman"/>
                <w:color w:val="000000"/>
                <w:sz w:val="28"/>
                <w:szCs w:val="28"/>
                <w:lang w:val="uk-UA" w:eastAsia="ru-RU"/>
              </w:rPr>
              <w:t>Книжкова виставка</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 (дитячо – юнацька бібліотека)</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24DF7" w:rsidRDefault="00F203CE"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17225" w:rsidRPr="00617225" w:rsidRDefault="00617225" w:rsidP="00831D51">
            <w:pPr>
              <w:shd w:val="clear" w:color="auto" w:fill="FFFFFF"/>
              <w:jc w:val="center"/>
              <w:rPr>
                <w:rFonts w:ascii="Times New Roman" w:eastAsia="Times New Roman" w:hAnsi="Times New Roman" w:cs="Times New Roman"/>
                <w:color w:val="000000"/>
                <w:sz w:val="28"/>
                <w:szCs w:val="28"/>
                <w:lang w:val="uk-UA" w:eastAsia="ru-RU"/>
              </w:rPr>
            </w:pPr>
            <w:r w:rsidRPr="00617225">
              <w:rPr>
                <w:rFonts w:ascii="Times New Roman" w:eastAsia="Times New Roman" w:hAnsi="Times New Roman" w:cs="Times New Roman"/>
                <w:color w:val="000000"/>
                <w:sz w:val="28"/>
                <w:szCs w:val="28"/>
                <w:lang w:val="uk-UA" w:eastAsia="ru-RU"/>
              </w:rPr>
              <w:t xml:space="preserve"> «Соборна Україна знов зустрічає</w:t>
            </w:r>
          </w:p>
          <w:p w:rsidR="00C24DF7" w:rsidRPr="0031648D" w:rsidRDefault="00617225" w:rsidP="00831D51">
            <w:pPr>
              <w:shd w:val="clear" w:color="auto" w:fill="FFFFFF"/>
              <w:jc w:val="center"/>
              <w:rPr>
                <w:rFonts w:ascii="Times New Roman" w:eastAsia="Times New Roman" w:hAnsi="Times New Roman" w:cs="Times New Roman"/>
                <w:color w:val="000000"/>
                <w:sz w:val="28"/>
                <w:szCs w:val="28"/>
                <w:lang w:val="uk-UA" w:eastAsia="ru-RU"/>
              </w:rPr>
            </w:pPr>
            <w:r w:rsidRPr="00617225">
              <w:rPr>
                <w:rFonts w:ascii="Times New Roman" w:eastAsia="Times New Roman" w:hAnsi="Times New Roman" w:cs="Times New Roman"/>
                <w:color w:val="000000"/>
                <w:sz w:val="28"/>
                <w:szCs w:val="28"/>
                <w:lang w:val="uk-UA" w:eastAsia="ru-RU"/>
              </w:rPr>
              <w:t>новий день»</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17225" w:rsidRPr="00617225" w:rsidRDefault="00617225" w:rsidP="00831D51">
            <w:pPr>
              <w:shd w:val="clear" w:color="auto" w:fill="FFFFFF"/>
              <w:jc w:val="center"/>
              <w:rPr>
                <w:rFonts w:ascii="Times New Roman" w:eastAsia="Times New Roman" w:hAnsi="Times New Roman" w:cs="Times New Roman"/>
                <w:color w:val="000000"/>
                <w:sz w:val="28"/>
                <w:szCs w:val="28"/>
                <w:lang w:val="uk-UA" w:eastAsia="ru-RU"/>
              </w:rPr>
            </w:pPr>
            <w:r w:rsidRPr="00617225">
              <w:rPr>
                <w:rFonts w:ascii="Times New Roman" w:eastAsia="Times New Roman" w:hAnsi="Times New Roman" w:cs="Times New Roman"/>
                <w:color w:val="000000"/>
                <w:sz w:val="28"/>
                <w:szCs w:val="28"/>
                <w:lang w:val="uk-UA" w:eastAsia="ru-RU"/>
              </w:rPr>
              <w:t>Історичний путівник</w:t>
            </w:r>
          </w:p>
          <w:p w:rsidR="00C24DF7"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r w:rsidR="00F203CE">
              <w:rPr>
                <w:rFonts w:ascii="Times New Roman" w:eastAsia="Times New Roman" w:hAnsi="Times New Roman" w:cs="Times New Roman"/>
                <w:color w:val="000000"/>
                <w:sz w:val="28"/>
                <w:szCs w:val="28"/>
                <w:lang w:val="uk-UA" w:eastAsia="ru-RU"/>
              </w:rPr>
              <w:t xml:space="preserve"> (районна бібліотека для дітей)</w:t>
            </w:r>
          </w:p>
        </w:tc>
      </w:tr>
      <w:tr w:rsidR="0031648D" w:rsidRPr="0031648D"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1648D" w:rsidRDefault="00F203CE"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Pr="0031648D" w:rsidRDefault="0031648D" w:rsidP="00831D51">
            <w:pPr>
              <w:shd w:val="clear" w:color="auto" w:fill="FFFFFF"/>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D61773">
              <w:rPr>
                <w:rFonts w:ascii="Times New Roman" w:eastAsia="Times New Roman" w:hAnsi="Times New Roman" w:cs="Times New Roman"/>
                <w:color w:val="000000"/>
                <w:sz w:val="28"/>
                <w:szCs w:val="28"/>
                <w:lang w:val="uk-UA" w:eastAsia="ru-RU"/>
              </w:rPr>
              <w:t>Україна неповторна, єдина і свята</w:t>
            </w:r>
            <w:r>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D6177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Презентація</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w:t>
            </w:r>
            <w:r w:rsidR="00D61773">
              <w:rPr>
                <w:rFonts w:ascii="Times New Roman" w:eastAsia="Times New Roman" w:hAnsi="Times New Roman" w:cs="Times New Roman"/>
                <w:color w:val="000000"/>
                <w:sz w:val="28"/>
                <w:szCs w:val="28"/>
                <w:lang w:val="uk-UA" w:eastAsia="ru-RU"/>
              </w:rPr>
              <w:t>Проїждже</w:t>
            </w:r>
          </w:p>
        </w:tc>
      </w:tr>
      <w:tr w:rsidR="00C24DF7" w:rsidRPr="0031648D"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31648D" w:rsidRDefault="00F203CE"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617225" w:rsidRDefault="00617225"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617225">
              <w:rPr>
                <w:rFonts w:ascii="Times New Roman" w:eastAsia="Times New Roman" w:hAnsi="Times New Roman" w:cs="Times New Roman"/>
                <w:bCs/>
                <w:iCs/>
                <w:color w:val="000000"/>
                <w:sz w:val="28"/>
                <w:szCs w:val="28"/>
                <w:lang w:val="uk-UA" w:eastAsia="ru-RU"/>
              </w:rPr>
              <w:t xml:space="preserve"> «Соборність – єднання народу»</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7225" w:rsidRPr="00617225" w:rsidRDefault="00617225" w:rsidP="00831D51">
            <w:pPr>
              <w:shd w:val="clear" w:color="auto" w:fill="FFFFFF"/>
              <w:spacing w:before="100" w:beforeAutospacing="1" w:after="100" w:afterAutospacing="1" w:line="240" w:lineRule="auto"/>
              <w:jc w:val="center"/>
              <w:rPr>
                <w:rFonts w:ascii="Times New Roman" w:eastAsia="Times New Roman" w:hAnsi="Times New Roman" w:cs="Times New Roman"/>
                <w:bCs/>
                <w:iCs/>
                <w:color w:val="000000"/>
                <w:sz w:val="28"/>
                <w:szCs w:val="28"/>
                <w:lang w:val="uk-UA" w:eastAsia="ru-RU"/>
              </w:rPr>
            </w:pPr>
            <w:r w:rsidRPr="00617225">
              <w:rPr>
                <w:rFonts w:ascii="Times New Roman" w:eastAsia="Times New Roman" w:hAnsi="Times New Roman" w:cs="Times New Roman"/>
                <w:bCs/>
                <w:iCs/>
                <w:color w:val="000000"/>
                <w:sz w:val="28"/>
                <w:szCs w:val="28"/>
                <w:lang w:val="uk-UA" w:eastAsia="ru-RU"/>
              </w:rPr>
              <w:t>Тематична викладка</w:t>
            </w:r>
          </w:p>
          <w:p w:rsidR="00C24DF7" w:rsidRPr="00617225"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617225"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r w:rsidR="00F203CE">
              <w:rPr>
                <w:rFonts w:ascii="Times New Roman" w:eastAsia="Times New Roman" w:hAnsi="Times New Roman" w:cs="Times New Roman"/>
                <w:color w:val="000000"/>
                <w:sz w:val="28"/>
                <w:szCs w:val="28"/>
                <w:lang w:val="uk-UA" w:eastAsia="ru-RU"/>
              </w:rPr>
              <w:t xml:space="preserve"> (центральна районна бібліотека)</w:t>
            </w:r>
          </w:p>
        </w:tc>
      </w:tr>
      <w:tr w:rsidR="008240A6" w:rsidRPr="0031648D"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062F42">
              <w:rPr>
                <w:rFonts w:ascii="Times New Roman" w:eastAsia="Times New Roman" w:hAnsi="Times New Roman" w:cs="Times New Roman"/>
                <w:b/>
                <w:color w:val="000000"/>
                <w:sz w:val="28"/>
                <w:szCs w:val="28"/>
                <w:lang w:val="uk-UA" w:eastAsia="ru-RU"/>
              </w:rPr>
              <w:t>До Дня пам</w:t>
            </w:r>
            <w:r>
              <w:rPr>
                <w:rFonts w:ascii="Times New Roman" w:eastAsia="Times New Roman" w:hAnsi="Times New Roman" w:cs="Times New Roman"/>
                <w:b/>
                <w:color w:val="000000"/>
                <w:sz w:val="28"/>
                <w:szCs w:val="28"/>
                <w:lang w:val="uk-UA" w:eastAsia="ru-RU"/>
              </w:rPr>
              <w:t>’</w:t>
            </w:r>
            <w:r w:rsidRPr="00062F42">
              <w:rPr>
                <w:rFonts w:ascii="Times New Roman" w:eastAsia="Times New Roman" w:hAnsi="Times New Roman" w:cs="Times New Roman"/>
                <w:b/>
                <w:color w:val="000000"/>
                <w:sz w:val="28"/>
                <w:szCs w:val="28"/>
                <w:lang w:val="uk-UA" w:eastAsia="ru-RU"/>
              </w:rPr>
              <w:t>яті героїв Крутів</w:t>
            </w:r>
          </w:p>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b/>
                <w:color w:val="000000"/>
                <w:sz w:val="28"/>
                <w:szCs w:val="28"/>
                <w:lang w:val="uk-UA" w:eastAsia="ru-RU"/>
              </w:rPr>
              <w:t xml:space="preserve"> </w:t>
            </w:r>
            <w:r w:rsidRPr="008240A6">
              <w:rPr>
                <w:rFonts w:ascii="Times New Roman" w:eastAsia="Times New Roman" w:hAnsi="Times New Roman" w:cs="Times New Roman"/>
                <w:color w:val="000000"/>
                <w:sz w:val="28"/>
                <w:szCs w:val="28"/>
                <w:lang w:val="uk-UA" w:eastAsia="ru-RU"/>
              </w:rPr>
              <w:t>«Крути – день перед вічністю»</w:t>
            </w:r>
          </w:p>
          <w:p w:rsidR="008240A6" w:rsidRPr="00617225"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bCs/>
                <w:iCs/>
                <w:color w:val="000000"/>
                <w:sz w:val="28"/>
                <w:szCs w:val="28"/>
                <w:lang w:val="uk-UA" w:eastAsia="ru-RU"/>
              </w:rPr>
            </w:pP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Поличка історичної інформації</w:t>
            </w:r>
          </w:p>
          <w:p w:rsidR="008240A6" w:rsidRPr="00617225"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bCs/>
                <w:iCs/>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 (центральна районна бібліотека)</w:t>
            </w:r>
          </w:p>
        </w:tc>
      </w:tr>
      <w:tr w:rsidR="008240A6"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«Крути: подвиг і трагедія України»</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Історико-патріотична </w:t>
            </w:r>
          </w:p>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виставка-пам</w:t>
            </w:r>
            <w:r w:rsidRPr="008240A6">
              <w:rPr>
                <w:rFonts w:ascii="Times New Roman" w:eastAsia="Times New Roman" w:hAnsi="Times New Roman" w:cs="Times New Roman"/>
                <w:color w:val="000000"/>
                <w:sz w:val="28"/>
                <w:szCs w:val="28"/>
                <w:lang w:val="uk-UA" w:eastAsia="ru-RU"/>
              </w:rPr>
              <w:br w:type="column"/>
              <w:t>’ять</w:t>
            </w:r>
          </w:p>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 (центральна районна бібліотека</w:t>
            </w:r>
            <w:r w:rsidR="00882C92">
              <w:rPr>
                <w:rFonts w:ascii="Times New Roman" w:eastAsia="Times New Roman" w:hAnsi="Times New Roman" w:cs="Times New Roman"/>
                <w:color w:val="000000"/>
                <w:sz w:val="28"/>
                <w:szCs w:val="28"/>
                <w:lang w:val="uk-UA" w:eastAsia="ru-RU"/>
              </w:rPr>
              <w:t>)</w:t>
            </w:r>
          </w:p>
        </w:tc>
      </w:tr>
      <w:tr w:rsidR="008240A6"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 xml:space="preserve"> «Пішли в похід, ввійшли в минуле»</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Літтревел у минуле</w:t>
            </w:r>
          </w:p>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 (районна бібліотека для дітей)</w:t>
            </w:r>
          </w:p>
        </w:tc>
      </w:tr>
      <w:tr w:rsidR="008240A6"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 xml:space="preserve"> «Бій, що</w:t>
            </w:r>
          </w:p>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змінив хід історії»</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P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240A6">
              <w:rPr>
                <w:rFonts w:ascii="Times New Roman" w:eastAsia="Times New Roman" w:hAnsi="Times New Roman" w:cs="Times New Roman"/>
                <w:color w:val="000000"/>
                <w:sz w:val="28"/>
                <w:szCs w:val="28"/>
                <w:lang w:val="uk-UA" w:eastAsia="ru-RU"/>
              </w:rPr>
              <w:t>Перегляд відеофільму</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40A6"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 (дитячо – юнацька бібліотека)</w:t>
            </w:r>
          </w:p>
        </w:tc>
      </w:tr>
      <w:tr w:rsidR="00882C92"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882C92">
              <w:rPr>
                <w:rFonts w:ascii="Times New Roman" w:eastAsia="Times New Roman" w:hAnsi="Times New Roman" w:cs="Times New Roman"/>
                <w:b/>
                <w:color w:val="000000"/>
                <w:sz w:val="28"/>
                <w:szCs w:val="28"/>
                <w:lang w:val="uk-UA" w:eastAsia="ru-RU"/>
              </w:rPr>
              <w:t>до Дня визволення Старобільщини від фашистських загарбників</w:t>
            </w:r>
          </w:p>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b/>
                <w:color w:val="000000"/>
                <w:sz w:val="28"/>
                <w:szCs w:val="28"/>
                <w:lang w:val="uk-UA" w:eastAsia="ru-RU"/>
              </w:rPr>
              <w:t xml:space="preserve"> </w:t>
            </w:r>
            <w:r w:rsidRPr="00882C92">
              <w:rPr>
                <w:rFonts w:ascii="Times New Roman" w:eastAsia="Times New Roman" w:hAnsi="Times New Roman" w:cs="Times New Roman"/>
                <w:color w:val="000000"/>
                <w:sz w:val="28"/>
                <w:szCs w:val="28"/>
                <w:lang w:val="uk-UA" w:eastAsia="ru-RU"/>
              </w:rPr>
              <w:t>«Біль, що пройшла крізь душі та</w:t>
            </w:r>
          </w:p>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серця»</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Тематична викладка</w:t>
            </w:r>
          </w:p>
          <w:p w:rsidR="00882C92" w:rsidRPr="008240A6"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 (центральна районна бібліотека)</w:t>
            </w:r>
          </w:p>
        </w:tc>
      </w:tr>
      <w:tr w:rsidR="00882C92"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 xml:space="preserve"> «Тривожний світанок 43-го року»</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Історичний екскурс в минуле</w:t>
            </w:r>
          </w:p>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 (районна бібліотека для дітей)</w:t>
            </w:r>
          </w:p>
        </w:tc>
      </w:tr>
      <w:tr w:rsidR="00882C92"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 xml:space="preserve"> «Коли горів мій</w:t>
            </w:r>
          </w:p>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край вогнем»</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82C92">
              <w:rPr>
                <w:rFonts w:ascii="Times New Roman" w:eastAsia="Times New Roman" w:hAnsi="Times New Roman" w:cs="Times New Roman"/>
                <w:color w:val="000000"/>
                <w:sz w:val="28"/>
                <w:szCs w:val="28"/>
                <w:lang w:val="uk-UA" w:eastAsia="ru-RU"/>
              </w:rPr>
              <w:t>Виставка-спомин</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 (районна бібліотека для дітей)</w:t>
            </w:r>
          </w:p>
        </w:tc>
      </w:tr>
      <w:tr w:rsidR="00882C92"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Pr="00882C92" w:rsidRDefault="00AD012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AD012A">
              <w:rPr>
                <w:rFonts w:ascii="Times New Roman" w:eastAsia="Times New Roman" w:hAnsi="Times New Roman" w:cs="Times New Roman"/>
                <w:color w:val="000000"/>
                <w:sz w:val="28"/>
                <w:szCs w:val="28"/>
                <w:lang w:val="uk-UA" w:eastAsia="ru-RU"/>
              </w:rPr>
              <w:t xml:space="preserve"> «Ми всі повинні пам’ятати»</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D012A" w:rsidRPr="00AD012A" w:rsidRDefault="00AD012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AD012A">
              <w:rPr>
                <w:rFonts w:ascii="Times New Roman" w:eastAsia="Times New Roman" w:hAnsi="Times New Roman" w:cs="Times New Roman"/>
                <w:color w:val="000000"/>
                <w:sz w:val="28"/>
                <w:szCs w:val="28"/>
                <w:lang w:val="uk-UA" w:eastAsia="ru-RU"/>
              </w:rPr>
              <w:t>Виставка краєзнавчих матеріалів</w:t>
            </w:r>
          </w:p>
          <w:p w:rsidR="00882C92" w:rsidRPr="00882C92" w:rsidRDefault="00882C9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AD012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82C92" w:rsidRDefault="00AD012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 (дитячо – юнацька бібліотека)</w:t>
            </w:r>
          </w:p>
        </w:tc>
      </w:tr>
      <w:tr w:rsidR="006D2C20"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D2C20" w:rsidRDefault="006D2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13</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2C20" w:rsidRPr="006D2C20" w:rsidRDefault="006D2C20"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д</w:t>
            </w:r>
            <w:r w:rsidRPr="006D2C20">
              <w:rPr>
                <w:rFonts w:ascii="Times New Roman" w:eastAsia="Times New Roman" w:hAnsi="Times New Roman" w:cs="Times New Roman"/>
                <w:b/>
                <w:color w:val="000000"/>
                <w:sz w:val="28"/>
                <w:szCs w:val="28"/>
                <w:lang w:val="uk-UA" w:eastAsia="ru-RU"/>
              </w:rPr>
              <w:t xml:space="preserve">о 31 </w:t>
            </w:r>
            <w:r>
              <w:rPr>
                <w:rFonts w:ascii="Times New Roman" w:eastAsia="Times New Roman" w:hAnsi="Times New Roman" w:cs="Times New Roman"/>
                <w:b/>
                <w:color w:val="000000"/>
                <w:sz w:val="28"/>
                <w:szCs w:val="28"/>
                <w:lang w:val="uk-UA" w:eastAsia="ru-RU"/>
              </w:rPr>
              <w:t xml:space="preserve">– </w:t>
            </w:r>
            <w:r w:rsidRPr="006D2C20">
              <w:rPr>
                <w:rFonts w:ascii="Times New Roman" w:eastAsia="Times New Roman" w:hAnsi="Times New Roman" w:cs="Times New Roman"/>
                <w:b/>
                <w:color w:val="000000"/>
                <w:sz w:val="28"/>
                <w:szCs w:val="28"/>
                <w:lang w:val="uk-UA" w:eastAsia="ru-RU"/>
              </w:rPr>
              <w:t>річниці виведення військ з Афганістану</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2C20" w:rsidRPr="00AD012A" w:rsidRDefault="006D2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2C20" w:rsidRDefault="006D2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2C20" w:rsidRDefault="006D2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BA2ACC" w:rsidRPr="008240A6"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A2ACC"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Pr="00BA2ACC"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BA2ACC">
              <w:rPr>
                <w:rFonts w:ascii="Times New Roman" w:eastAsia="Times New Roman" w:hAnsi="Times New Roman" w:cs="Times New Roman"/>
                <w:color w:val="000000"/>
                <w:sz w:val="28"/>
                <w:szCs w:val="28"/>
                <w:lang w:val="uk-UA" w:eastAsia="ru-RU"/>
              </w:rPr>
              <w:t>«Війна пройшла по їхніх долях»</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Pr="00AD012A"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Тематична полиця</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Pr="00BA2ACC"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BA2ACC">
              <w:rPr>
                <w:rFonts w:ascii="Times New Roman" w:eastAsia="Times New Roman" w:hAnsi="Times New Roman" w:cs="Times New Roman"/>
                <w:color w:val="000000"/>
                <w:sz w:val="28"/>
                <w:szCs w:val="28"/>
                <w:lang w:val="uk-UA" w:eastAsia="ru-RU"/>
              </w:rPr>
              <w:t>лютий</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Нижньопокровка</w:t>
            </w:r>
          </w:p>
        </w:tc>
      </w:tr>
      <w:tr w:rsidR="00BA2ACC"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A2ACC" w:rsidRDefault="00BA2ACC"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Pr="00BA2ACC" w:rsidRDefault="002E3CC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«Вже стільки років проминуло, а біль у серці б</w:t>
            </w:r>
            <w:r>
              <w:rPr>
                <w:rFonts w:ascii="Times New Roman" w:eastAsia="Times New Roman" w:hAnsi="Times New Roman" w:cs="Times New Roman"/>
                <w:color w:val="000000"/>
                <w:sz w:val="28"/>
                <w:szCs w:val="28"/>
                <w:lang w:val="uk-UA" w:eastAsia="ru-RU"/>
              </w:rPr>
              <w:br w:type="column"/>
              <w:t>’є і б’є»</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Default="002E3CC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Година пам’яті </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Pr="00BA2ACC"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A2ACC"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Проїждже</w:t>
            </w:r>
          </w:p>
        </w:tc>
      </w:tr>
      <w:tr w:rsidR="00BF6D6F"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6D6F"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F6D6F"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«Крізь пекло афганських гір»</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F6D6F"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Книжкова викладка</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F6D6F"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F6D6F" w:rsidRDefault="00BF6D6F"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Титарівка</w:t>
            </w:r>
          </w:p>
        </w:tc>
      </w:tr>
      <w:tr w:rsidR="0044452D"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16.</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«Є пам'ять, якій не буде забуття»</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Година інформації</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Бібілотека – філія с. Шпотине</w:t>
            </w:r>
          </w:p>
        </w:tc>
      </w:tr>
      <w:tr w:rsidR="0044452D"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17.</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44452D" w:rsidRPr="00340FA9"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40FA9">
              <w:rPr>
                <w:rFonts w:ascii="Times New Roman" w:eastAsia="Times New Roman" w:hAnsi="Times New Roman" w:cs="Times New Roman"/>
                <w:b/>
                <w:color w:val="000000"/>
                <w:sz w:val="28"/>
                <w:szCs w:val="28"/>
                <w:lang w:val="uk-UA" w:eastAsia="ru-RU"/>
              </w:rPr>
              <w:t>До міжнародного дня рідної мови</w:t>
            </w:r>
          </w:p>
          <w:p w:rsidR="00340FA9" w:rsidRPr="00340FA9" w:rsidRDefault="00340FA9" w:rsidP="00831D51">
            <w:pPr>
              <w:jc w:val="center"/>
              <w:rPr>
                <w:rFonts w:ascii="Times New Roman" w:hAnsi="Times New Roman" w:cs="Times New Roman"/>
                <w:sz w:val="28"/>
                <w:szCs w:val="28"/>
                <w:lang w:val="uk-UA"/>
              </w:rPr>
            </w:pPr>
            <w:r w:rsidRPr="00340FA9">
              <w:rPr>
                <w:rFonts w:ascii="Times New Roman" w:hAnsi="Times New Roman" w:cs="Times New Roman"/>
                <w:sz w:val="28"/>
                <w:szCs w:val="28"/>
                <w:lang w:val="uk-UA"/>
              </w:rPr>
              <w:t>«Магія рідного слова»</w:t>
            </w:r>
          </w:p>
          <w:p w:rsidR="0044452D" w:rsidRPr="00340FA9"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Pr="00340FA9"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340FA9">
              <w:rPr>
                <w:rFonts w:ascii="Times New Roman" w:hAnsi="Times New Roman" w:cs="Times New Roman"/>
                <w:sz w:val="28"/>
                <w:szCs w:val="28"/>
                <w:lang w:val="uk-UA"/>
              </w:rPr>
              <w:t>Мовний калаж</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Pr="00340FA9"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340FA9">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Pr="00340FA9"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44452D"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18</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44452D" w:rsidRPr="002E78CC"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C1015C">
              <w:rPr>
                <w:rFonts w:ascii="Times New Roman" w:eastAsia="Times New Roman" w:hAnsi="Times New Roman" w:cs="Times New Roman"/>
                <w:color w:val="000000"/>
                <w:sz w:val="28"/>
                <w:szCs w:val="28"/>
                <w:lang w:val="uk-UA" w:eastAsia="ru-RU"/>
              </w:rPr>
              <w:t>«</w:t>
            </w:r>
            <w:r w:rsidRPr="0027399D">
              <w:rPr>
                <w:rFonts w:ascii="Times New Roman" w:eastAsia="Times New Roman" w:hAnsi="Times New Roman" w:cs="Times New Roman"/>
                <w:color w:val="000000"/>
                <w:sz w:val="28"/>
                <w:szCs w:val="28"/>
                <w:lang w:eastAsia="ru-RU"/>
              </w:rPr>
              <w:t>Мово рідна моя, не мовчи!</w:t>
            </w:r>
            <w:r>
              <w:rPr>
                <w:rFonts w:ascii="Times New Roman" w:eastAsia="Times New Roman" w:hAnsi="Times New Roman" w:cs="Times New Roman"/>
                <w:color w:val="000000"/>
                <w:sz w:val="28"/>
                <w:szCs w:val="28"/>
                <w:lang w:val="uk-UA" w:eastAsia="ru-RU"/>
              </w:rPr>
              <w:t>»</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Pr="002E78CC"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C1015C">
              <w:rPr>
                <w:rFonts w:ascii="Times New Roman" w:eastAsia="Times New Roman" w:hAnsi="Times New Roman" w:cs="Times New Roman"/>
                <w:bCs/>
                <w:color w:val="000000"/>
                <w:sz w:val="28"/>
                <w:szCs w:val="28"/>
                <w:lang w:val="uk-UA" w:eastAsia="ru-RU"/>
              </w:rPr>
              <w:t>Виставка періодичних видань</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Pr="002E78CC"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340FA9">
              <w:rPr>
                <w:rFonts w:ascii="Times New Roman" w:eastAsia="Times New Roman" w:hAnsi="Times New Roman" w:cs="Times New Roman"/>
                <w:color w:val="000000"/>
                <w:sz w:val="28"/>
                <w:szCs w:val="28"/>
                <w:lang w:val="uk-UA" w:eastAsia="ru-RU"/>
              </w:rPr>
              <w:t>ЦРБ</w:t>
            </w:r>
            <w:r>
              <w:rPr>
                <w:rFonts w:ascii="Times New Roman" w:eastAsia="Times New Roman" w:hAnsi="Times New Roman" w:cs="Times New Roman"/>
                <w:color w:val="000000"/>
                <w:sz w:val="28"/>
                <w:szCs w:val="28"/>
                <w:lang w:val="uk-UA" w:eastAsia="ru-RU"/>
              </w:rPr>
              <w:t xml:space="preserve"> </w:t>
            </w:r>
          </w:p>
        </w:tc>
      </w:tr>
      <w:tr w:rsidR="0044452D"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19</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«Барвінкове розмаїття, мови рідної суцвіття»</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85501D">
              <w:rPr>
                <w:rFonts w:ascii="Times New Roman" w:hAnsi="Times New Roman" w:cs="Times New Roman"/>
                <w:sz w:val="28"/>
                <w:szCs w:val="28"/>
                <w:lang w:val="uk-UA"/>
              </w:rPr>
              <w:t xml:space="preserve">Мовна </w:t>
            </w:r>
            <w:r>
              <w:rPr>
                <w:rFonts w:ascii="Times New Roman" w:hAnsi="Times New Roman" w:cs="Times New Roman"/>
                <w:sz w:val="28"/>
                <w:szCs w:val="28"/>
                <w:lang w:val="uk-UA"/>
              </w:rPr>
              <w:t xml:space="preserve">мандрівка  </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44452D"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4452D"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«Любові чарівна краса»</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Романтичні сторінки</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4452D" w:rsidRDefault="0044452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w:t>
            </w:r>
            <w:r w:rsidR="00340FA9">
              <w:rPr>
                <w:rFonts w:ascii="Times New Roman" w:eastAsia="Times New Roman" w:hAnsi="Times New Roman" w:cs="Times New Roman"/>
                <w:color w:val="000000"/>
                <w:sz w:val="28"/>
                <w:szCs w:val="28"/>
                <w:lang w:val="uk-UA" w:eastAsia="ru-RU"/>
              </w:rPr>
              <w:t>Лиман</w:t>
            </w:r>
          </w:p>
        </w:tc>
      </w:tr>
      <w:tr w:rsidR="00340FA9"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40FA9" w:rsidRDefault="00340FA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21</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340FA9"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0C18D3">
              <w:rPr>
                <w:rFonts w:ascii="Times New Roman" w:eastAsia="Times New Roman" w:hAnsi="Times New Roman" w:cs="Times New Roman"/>
                <w:b/>
                <w:bCs/>
                <w:sz w:val="28"/>
                <w:szCs w:val="28"/>
                <w:lang w:eastAsia="ru-RU"/>
              </w:rPr>
              <w:t>до дня пам’яті Героїв Небесної Сотні</w:t>
            </w:r>
          </w:p>
          <w:p w:rsidR="000C18D3" w:rsidRP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E84462">
              <w:rPr>
                <w:rFonts w:ascii="Times New Roman" w:eastAsia="Times New Roman" w:hAnsi="Times New Roman" w:cs="Times New Roman"/>
                <w:bCs/>
                <w:sz w:val="28"/>
                <w:szCs w:val="28"/>
                <w:lang w:val="uk-UA" w:eastAsia="ru-RU"/>
              </w:rPr>
              <w:t>«</w:t>
            </w:r>
            <w:r w:rsidRPr="00C5030F">
              <w:rPr>
                <w:rFonts w:ascii="Times New Roman" w:eastAsia="Times New Roman" w:hAnsi="Times New Roman" w:cs="Times New Roman"/>
                <w:bCs/>
                <w:sz w:val="28"/>
                <w:szCs w:val="28"/>
                <w:lang w:eastAsia="ru-RU"/>
              </w:rPr>
              <w:t>А Сотню вже зустріли небеса…</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340FA9"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sz w:val="28"/>
                <w:szCs w:val="28"/>
                <w:lang w:val="uk-UA" w:eastAsia="ru-RU"/>
              </w:rPr>
              <w:t>І</w:t>
            </w:r>
            <w:r w:rsidRPr="000B5076">
              <w:rPr>
                <w:rFonts w:ascii="Times New Roman" w:eastAsia="Times New Roman" w:hAnsi="Times New Roman" w:cs="Times New Roman"/>
                <w:bCs/>
                <w:sz w:val="28"/>
                <w:szCs w:val="28"/>
                <w:lang w:val="uk-UA" w:eastAsia="ru-RU"/>
              </w:rPr>
              <w:t>нформаційна викладка</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340FA9"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січень</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340FA9"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0C18D3"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22</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C18D3" w:rsidRP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val="uk-UA" w:eastAsia="ru-RU"/>
              </w:rPr>
            </w:pPr>
            <w:r>
              <w:rPr>
                <w:rFonts w:ascii="Times New Roman" w:hAnsi="Times New Roman" w:cs="Times New Roman"/>
                <w:sz w:val="28"/>
                <w:szCs w:val="28"/>
                <w:lang w:val="uk-UA"/>
              </w:rPr>
              <w:t xml:space="preserve"> «Вшануй хвилиною мовчання, Вкраїно, тих, що полягли»</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Pr="000B5076"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bCs/>
                <w:sz w:val="28"/>
                <w:szCs w:val="28"/>
                <w:lang w:val="uk-UA" w:eastAsia="ru-RU"/>
              </w:rPr>
            </w:pPr>
            <w:r>
              <w:rPr>
                <w:rFonts w:ascii="Times New Roman" w:hAnsi="Times New Roman" w:cs="Times New Roman"/>
                <w:sz w:val="28"/>
                <w:szCs w:val="28"/>
                <w:lang w:val="uk-UA"/>
              </w:rPr>
              <w:t>Виставка-реквієм</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0C18D3" w:rsidRPr="002E3CC3" w:rsidTr="00831D51">
        <w:trPr>
          <w:trHeight w:val="711"/>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C18D3" w:rsidRDefault="000C18D3"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23</w:t>
            </w:r>
          </w:p>
        </w:tc>
        <w:tc>
          <w:tcPr>
            <w:tcW w:w="499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C18D3" w:rsidRPr="004A0DAD" w:rsidRDefault="004A0DAD" w:rsidP="00831D51">
            <w:pPr>
              <w:shd w:val="clear" w:color="auto" w:fill="FFFFFF"/>
              <w:spacing w:before="100" w:beforeAutospacing="1" w:after="100" w:afterAutospacing="1" w:line="240" w:lineRule="auto"/>
              <w:jc w:val="center"/>
              <w:rPr>
                <w:rFonts w:ascii="Times New Roman" w:hAnsi="Times New Roman" w:cs="Times New Roman"/>
                <w:sz w:val="28"/>
                <w:szCs w:val="28"/>
                <w:lang w:val="uk-UA"/>
              </w:rPr>
            </w:pPr>
            <w:r w:rsidRPr="004A0DAD">
              <w:rPr>
                <w:rFonts w:ascii="Times New Roman" w:hAnsi="Times New Roman" w:cs="Times New Roman"/>
                <w:sz w:val="28"/>
                <w:szCs w:val="28"/>
                <w:lang w:val="uk-UA"/>
              </w:rPr>
              <w:t>«Ангели пам яті».</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Pr="004A0DAD" w:rsidRDefault="004A0DAD" w:rsidP="00831D51">
            <w:pPr>
              <w:shd w:val="clear" w:color="auto" w:fill="FFFFFF"/>
              <w:spacing w:before="100" w:beforeAutospacing="1" w:after="100" w:afterAutospacing="1" w:line="240" w:lineRule="auto"/>
              <w:jc w:val="center"/>
              <w:rPr>
                <w:rFonts w:ascii="Times New Roman" w:hAnsi="Times New Roman" w:cs="Times New Roman"/>
                <w:sz w:val="28"/>
                <w:szCs w:val="28"/>
                <w:lang w:val="uk-UA"/>
              </w:rPr>
            </w:pPr>
            <w:r w:rsidRPr="004A0DAD">
              <w:rPr>
                <w:rFonts w:ascii="Times New Roman" w:hAnsi="Times New Roman" w:cs="Times New Roman"/>
                <w:sz w:val="28"/>
                <w:szCs w:val="28"/>
                <w:lang w:val="uk-UA"/>
              </w:rPr>
              <w:t>Фотовиставка</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лютий</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8D3"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31648D"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240A6" w:rsidRPr="006B0828"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6B0828">
              <w:rPr>
                <w:rFonts w:ascii="Times New Roman" w:eastAsia="Times New Roman" w:hAnsi="Times New Roman" w:cs="Times New Roman"/>
                <w:b/>
                <w:color w:val="000000"/>
                <w:sz w:val="28"/>
                <w:szCs w:val="28"/>
                <w:lang w:val="uk-UA" w:eastAsia="ru-RU"/>
              </w:rPr>
              <w:t>До Дня Конституції України</w:t>
            </w:r>
          </w:p>
          <w:p w:rsidR="00C24DF7" w:rsidRPr="002E78CC"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 xml:space="preserve"> </w:t>
            </w:r>
            <w:r w:rsidR="004A0DAD" w:rsidRPr="00A423AF">
              <w:rPr>
                <w:rFonts w:ascii="Times New Roman" w:eastAsia="Times New Roman" w:hAnsi="Times New Roman" w:cs="Times New Roman"/>
                <w:bCs/>
                <w:color w:val="000000"/>
                <w:sz w:val="28"/>
                <w:szCs w:val="28"/>
                <w:lang w:eastAsia="ru-RU"/>
              </w:rPr>
              <w:t>«Конституці</w:t>
            </w:r>
            <w:r w:rsidR="004A0DAD">
              <w:rPr>
                <w:rFonts w:ascii="Times New Roman" w:eastAsia="Times New Roman" w:hAnsi="Times New Roman" w:cs="Times New Roman"/>
                <w:bCs/>
                <w:color w:val="000000"/>
                <w:sz w:val="28"/>
                <w:szCs w:val="28"/>
                <w:lang w:eastAsia="ru-RU"/>
              </w:rPr>
              <w:t>я України – новий відлік часу»</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A423AF">
              <w:rPr>
                <w:rFonts w:ascii="Times New Roman" w:eastAsia="Times New Roman" w:hAnsi="Times New Roman" w:cs="Times New Roman"/>
                <w:bCs/>
                <w:color w:val="000000"/>
                <w:sz w:val="28"/>
                <w:szCs w:val="28"/>
                <w:lang w:eastAsia="ru-RU"/>
              </w:rPr>
              <w:t xml:space="preserve">Актуальний репортаж до Дня Конституції </w:t>
            </w:r>
            <w:r>
              <w:rPr>
                <w:rFonts w:ascii="Times New Roman" w:eastAsia="Times New Roman" w:hAnsi="Times New Roman" w:cs="Times New Roman"/>
                <w:bCs/>
                <w:color w:val="000000"/>
                <w:sz w:val="28"/>
                <w:szCs w:val="28"/>
                <w:lang w:eastAsia="ru-RU"/>
              </w:rPr>
              <w:t>України</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червень</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ЦРБ</w:t>
            </w:r>
          </w:p>
        </w:tc>
      </w:tr>
      <w:tr w:rsidR="00062F42"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62F42"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62F42" w:rsidRPr="00062F42"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Pr>
                <w:rFonts w:ascii="Times New Roman" w:hAnsi="Times New Roman" w:cs="Times New Roman"/>
                <w:sz w:val="28"/>
                <w:szCs w:val="28"/>
                <w:lang w:val="uk-UA"/>
              </w:rPr>
              <w:t xml:space="preserve"> «Оберіг нашої державності»</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62F42" w:rsidRPr="002E78CC"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Правовий путівник</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62F42" w:rsidRPr="002E78CC"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червень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62F42" w:rsidRDefault="004A0DA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E873E2"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873E2" w:rsidRDefault="00E873E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26</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873E2" w:rsidRDefault="00E873E2" w:rsidP="00831D51">
            <w:pPr>
              <w:shd w:val="clear" w:color="auto" w:fill="FFFFFF"/>
              <w:spacing w:before="100" w:beforeAutospacing="1" w:after="100" w:afterAutospacing="1" w:line="240" w:lineRule="auto"/>
              <w:jc w:val="center"/>
              <w:rPr>
                <w:rFonts w:ascii="Times New Roman" w:hAnsi="Times New Roman" w:cs="Times New Roman"/>
                <w:sz w:val="28"/>
                <w:szCs w:val="28"/>
                <w:lang w:val="uk-UA"/>
              </w:rPr>
            </w:pP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873E2" w:rsidRDefault="00E873E2" w:rsidP="00831D51">
            <w:pPr>
              <w:shd w:val="clear" w:color="auto" w:fill="FFFFFF"/>
              <w:spacing w:before="100" w:beforeAutospacing="1" w:after="100" w:afterAutospacing="1" w:line="240" w:lineRule="auto"/>
              <w:jc w:val="center"/>
              <w:rPr>
                <w:rFonts w:ascii="Times New Roman" w:hAnsi="Times New Roman" w:cs="Times New Roman"/>
                <w:sz w:val="28"/>
                <w:szCs w:val="28"/>
                <w:lang w:val="uk-UA"/>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873E2" w:rsidRDefault="00E873E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873E2" w:rsidRDefault="00E873E2"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31648D" w:rsidRPr="00321A42"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1648D" w:rsidRPr="002E78CC"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27</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Pr="002E78CC" w:rsidRDefault="0031648D" w:rsidP="007F4F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7F4FC4">
              <w:rPr>
                <w:rFonts w:ascii="Times New Roman" w:eastAsia="Times New Roman" w:hAnsi="Times New Roman" w:cs="Times New Roman"/>
                <w:color w:val="000000"/>
                <w:sz w:val="28"/>
                <w:szCs w:val="28"/>
                <w:lang w:val="uk-UA" w:eastAsia="ru-RU"/>
              </w:rPr>
              <w:t>Йти шляхом тернистим</w:t>
            </w:r>
            <w:r>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Pr="002E78CC" w:rsidRDefault="007F4FC4"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Відеоперегляд документального фільму</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Pr="002E78CC"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червень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r w:rsidR="00F203CE">
              <w:rPr>
                <w:rFonts w:ascii="Times New Roman" w:eastAsia="Times New Roman" w:hAnsi="Times New Roman" w:cs="Times New Roman"/>
                <w:color w:val="000000"/>
                <w:sz w:val="28"/>
                <w:szCs w:val="28"/>
                <w:lang w:val="uk-UA" w:eastAsia="ru-RU"/>
              </w:rPr>
              <w:t xml:space="preserve"> (дитячо – юнацька бібліотека - філія)</w:t>
            </w:r>
          </w:p>
        </w:tc>
      </w:tr>
      <w:tr w:rsidR="0031648D"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1648D"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28</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8240A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1648D">
              <w:rPr>
                <w:rFonts w:ascii="Times New Roman" w:eastAsia="Times New Roman" w:hAnsi="Times New Roman" w:cs="Times New Roman"/>
                <w:color w:val="000000"/>
                <w:sz w:val="28"/>
                <w:szCs w:val="28"/>
                <w:lang w:val="uk-UA" w:eastAsia="ru-RU"/>
              </w:rPr>
              <w:t>«Конституція України: від гетьмана до Президента»</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31648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Виставка - інформація</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червень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648D"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Курячівка</w:t>
            </w:r>
          </w:p>
        </w:tc>
      </w:tr>
      <w:tr w:rsidR="006B0828"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0828"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29</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6B0828"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2E78CC">
              <w:rPr>
                <w:rFonts w:ascii="Times New Roman" w:eastAsia="Times New Roman" w:hAnsi="Times New Roman" w:cs="Times New Roman"/>
                <w:color w:val="000000"/>
                <w:sz w:val="28"/>
                <w:szCs w:val="28"/>
                <w:lang w:eastAsia="ru-RU"/>
              </w:rPr>
              <w:t>Конституція України: шлях державотворення»</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2E78CC"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Книжкова виставка</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2E78CC"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color w:val="000000"/>
                <w:sz w:val="28"/>
                <w:szCs w:val="28"/>
                <w:lang w:val="uk-UA" w:eastAsia="ru-RU"/>
              </w:rPr>
              <w:t>червень</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2E78CC"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Бібілотека – філія с. Половинкине</w:t>
            </w:r>
          </w:p>
          <w:p w:rsidR="006B0828" w:rsidRPr="002E78CC"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C24DF7" w:rsidRPr="002E78CC" w:rsidTr="00831D51">
        <w:trPr>
          <w:trHeight w:val="895"/>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092C8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30</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3DDD" w:rsidRDefault="00063DDD" w:rsidP="00831D51">
            <w:pPr>
              <w:jc w:val="center"/>
              <w:rPr>
                <w:rFonts w:ascii="Times New Roman" w:eastAsia="Times New Roman" w:hAnsi="Times New Roman" w:cs="Times New Roman"/>
                <w:color w:val="000000"/>
                <w:sz w:val="28"/>
                <w:szCs w:val="28"/>
                <w:lang w:val="uk-UA" w:eastAsia="ru-RU"/>
              </w:rPr>
            </w:pPr>
            <w:r w:rsidRPr="006B0828">
              <w:rPr>
                <w:rFonts w:ascii="Times New Roman" w:eastAsia="Times New Roman" w:hAnsi="Times New Roman" w:cs="Times New Roman"/>
                <w:b/>
                <w:color w:val="000000"/>
                <w:sz w:val="28"/>
                <w:szCs w:val="28"/>
                <w:lang w:val="uk-UA" w:eastAsia="ru-RU"/>
              </w:rPr>
              <w:t>День української писемності</w:t>
            </w:r>
          </w:p>
          <w:p w:rsidR="00C24DF7" w:rsidRPr="002E78CC" w:rsidRDefault="00063DDD" w:rsidP="00831D51">
            <w:pPr>
              <w:jc w:val="center"/>
              <w:rPr>
                <w:rFonts w:ascii="Times New Roman" w:eastAsia="Times New Roman" w:hAnsi="Times New Roman" w:cs="Times New Roman"/>
                <w:color w:val="000000"/>
                <w:sz w:val="28"/>
                <w:szCs w:val="28"/>
                <w:lang w:val="uk-UA" w:eastAsia="ru-RU"/>
              </w:rPr>
            </w:pPr>
            <w:r w:rsidRPr="008A01CE">
              <w:rPr>
                <w:rFonts w:ascii="Times New Roman" w:eastAsia="Times New Roman" w:hAnsi="Times New Roman" w:cs="Times New Roman"/>
                <w:color w:val="000000"/>
                <w:sz w:val="28"/>
                <w:szCs w:val="28"/>
                <w:lang w:eastAsia="ru-RU"/>
              </w:rPr>
              <w:t>«Без мови немає народу»</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063DDD"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8A01CE">
              <w:rPr>
                <w:rFonts w:ascii="Times New Roman" w:eastAsia="Times New Roman" w:hAnsi="Times New Roman" w:cs="Times New Roman"/>
                <w:color w:val="000000"/>
                <w:sz w:val="28"/>
                <w:szCs w:val="28"/>
                <w:lang w:eastAsia="ru-RU"/>
              </w:rPr>
              <w:t>Виставка словників</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листопад</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0828" w:rsidRPr="002E78CC"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ЦРБ</w:t>
            </w:r>
          </w:p>
        </w:tc>
      </w:tr>
      <w:tr w:rsidR="006B0828"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0828" w:rsidRDefault="00257435"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31</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B0828" w:rsidRPr="002E78CC" w:rsidRDefault="006B0828" w:rsidP="00831D51">
            <w:pPr>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«Бринить – співає наша мова»</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6B0828"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6B0828">
              <w:rPr>
                <w:rFonts w:ascii="Times New Roman" w:eastAsia="Times New Roman" w:hAnsi="Times New Roman" w:cs="Times New Roman"/>
                <w:color w:val="000000"/>
                <w:sz w:val="28"/>
                <w:szCs w:val="28"/>
                <w:lang w:val="uk-UA" w:eastAsia="ru-RU"/>
              </w:rPr>
              <w:t>Мовознавчий вернісаж</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2E78CC"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6B0828" w:rsidRPr="006B0828"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0828"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B0828" w:rsidRDefault="006B0828" w:rsidP="00831D51">
            <w:pPr>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«Мов </w:t>
            </w:r>
            <w:r w:rsidR="001A5401">
              <w:rPr>
                <w:rFonts w:ascii="Times New Roman" w:eastAsia="Times New Roman" w:hAnsi="Times New Roman" w:cs="Times New Roman"/>
                <w:color w:val="000000"/>
                <w:sz w:val="28"/>
                <w:szCs w:val="28"/>
                <w:lang w:val="uk-UA" w:eastAsia="ru-RU"/>
              </w:rPr>
              <w:t>джерельна вода рідна мова моя</w:t>
            </w:r>
            <w:r>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Pr="006B0828" w:rsidRDefault="00E2327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Книжкова викладка</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Default="006B0828"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B0828" w:rsidRDefault="00E2327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Бібілотека – філія с. Титарівка</w:t>
            </w:r>
          </w:p>
        </w:tc>
      </w:tr>
      <w:tr w:rsidR="00C24DF7" w:rsidRPr="00E2327D"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33</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1A5401">
              <w:rPr>
                <w:rFonts w:ascii="Times New Roman" w:eastAsia="Times New Roman" w:hAnsi="Times New Roman" w:cs="Times New Roman"/>
                <w:color w:val="000000"/>
                <w:sz w:val="28"/>
                <w:szCs w:val="28"/>
                <w:lang w:val="uk-UA" w:eastAsia="ru-RU"/>
              </w:rPr>
              <w:t>Мово україн</w:t>
            </w:r>
            <w:r w:rsidR="00ED6569">
              <w:rPr>
                <w:rFonts w:ascii="Times New Roman" w:eastAsia="Times New Roman" w:hAnsi="Times New Roman" w:cs="Times New Roman"/>
                <w:color w:val="000000"/>
                <w:sz w:val="28"/>
                <w:szCs w:val="28"/>
                <w:lang w:val="uk-UA" w:eastAsia="ru-RU"/>
              </w:rPr>
              <w:t>ська, горді</w:t>
            </w:r>
            <w:r w:rsidR="001A5401">
              <w:rPr>
                <w:rFonts w:ascii="Times New Roman" w:eastAsia="Times New Roman" w:hAnsi="Times New Roman" w:cs="Times New Roman"/>
                <w:color w:val="000000"/>
                <w:sz w:val="28"/>
                <w:szCs w:val="28"/>
                <w:lang w:val="uk-UA" w:eastAsia="ru-RU"/>
              </w:rPr>
              <w:t>ст</w:t>
            </w:r>
            <w:r w:rsidR="00ED6569">
              <w:rPr>
                <w:rFonts w:ascii="Times New Roman" w:eastAsia="Times New Roman" w:hAnsi="Times New Roman" w:cs="Times New Roman"/>
                <w:color w:val="000000"/>
                <w:sz w:val="28"/>
                <w:szCs w:val="28"/>
                <w:lang w:val="uk-UA" w:eastAsia="ru-RU"/>
              </w:rPr>
              <w:t>ь</w:t>
            </w:r>
            <w:r w:rsidR="001A5401">
              <w:rPr>
                <w:rFonts w:ascii="Times New Roman" w:eastAsia="Times New Roman" w:hAnsi="Times New Roman" w:cs="Times New Roman"/>
                <w:color w:val="000000"/>
                <w:sz w:val="28"/>
                <w:szCs w:val="28"/>
                <w:lang w:val="uk-UA" w:eastAsia="ru-RU"/>
              </w:rPr>
              <w:t xml:space="preserve"> моя</w:t>
            </w:r>
            <w:r w:rsidRPr="002E78CC">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E2327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Інформаційна година</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1A540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E2327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Новоборове </w:t>
            </w:r>
          </w:p>
        </w:tc>
      </w:tr>
      <w:tr w:rsidR="00D561B7" w:rsidRPr="00E2327D"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D561B7"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34</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D561B7" w:rsidRPr="002E78CC" w:rsidRDefault="00D561B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3F4360">
              <w:rPr>
                <w:rFonts w:ascii="Times New Roman" w:eastAsia="Times New Roman" w:hAnsi="Times New Roman" w:cs="Times New Roman"/>
                <w:color w:val="000000"/>
                <w:sz w:val="28"/>
                <w:szCs w:val="28"/>
                <w:lang w:val="uk-UA" w:eastAsia="ru-RU"/>
              </w:rPr>
              <w:t>Історія української писемності</w:t>
            </w:r>
            <w:r>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D561B7" w:rsidRDefault="003F436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Відеолекторій</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D561B7" w:rsidRDefault="00D561B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D561B7" w:rsidRDefault="00E2327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C24DF7" w:rsidRPr="00D561B7"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6B0828"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35</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576"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A5401">
              <w:rPr>
                <w:rFonts w:ascii="Times New Roman" w:eastAsia="Times New Roman" w:hAnsi="Times New Roman" w:cs="Times New Roman"/>
                <w:b/>
                <w:color w:val="000000"/>
                <w:sz w:val="28"/>
                <w:szCs w:val="28"/>
                <w:lang w:val="uk-UA" w:eastAsia="ru-RU"/>
              </w:rPr>
              <w:t>до Дня гідності і свободи</w:t>
            </w:r>
          </w:p>
          <w:p w:rsidR="00C24DF7" w:rsidRPr="001A5401" w:rsidRDefault="00061576"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C035D6">
              <w:rPr>
                <w:rFonts w:ascii="Times New Roman" w:eastAsia="Times New Roman" w:hAnsi="Times New Roman" w:cs="Times New Roman"/>
                <w:color w:val="000000"/>
                <w:sz w:val="28"/>
                <w:szCs w:val="28"/>
                <w:lang w:val="uk-UA" w:eastAsia="ru-RU"/>
              </w:rPr>
              <w:t>За вільне серце, за мирне небо</w:t>
            </w:r>
            <w:r w:rsidRPr="002E78CC">
              <w:rPr>
                <w:rFonts w:ascii="Times New Roman" w:eastAsia="Times New Roman" w:hAnsi="Times New Roman" w:cs="Times New Roman"/>
                <w:color w:val="000000"/>
                <w:sz w:val="28"/>
                <w:szCs w:val="28"/>
                <w:lang w:val="uk-UA" w:eastAsia="ru-RU"/>
              </w:rPr>
              <w:t xml:space="preserve">» </w:t>
            </w:r>
            <w:r w:rsidRPr="001A5401">
              <w:rPr>
                <w:rFonts w:ascii="Times New Roman" w:eastAsia="Times New Roman" w:hAnsi="Times New Roman" w:cs="Times New Roman"/>
                <w:b/>
                <w:color w:val="000000"/>
                <w:sz w:val="28"/>
                <w:szCs w:val="28"/>
                <w:lang w:val="uk-UA" w:eastAsia="ru-RU"/>
              </w:rPr>
              <w:t xml:space="preserve">  </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576" w:rsidRDefault="0006157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p w:rsidR="00C24DF7" w:rsidRPr="002E78CC"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Тематична вітрина</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576" w:rsidRDefault="0006157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p w:rsidR="00C24DF7" w:rsidRPr="002E78CC" w:rsidRDefault="0006157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576" w:rsidRDefault="0006157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p w:rsidR="00C24DF7" w:rsidRPr="002E78CC" w:rsidRDefault="001A540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36</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C035D6">
              <w:rPr>
                <w:rFonts w:ascii="Times New Roman" w:eastAsia="Times New Roman" w:hAnsi="Times New Roman" w:cs="Times New Roman"/>
                <w:color w:val="000000"/>
                <w:sz w:val="28"/>
                <w:szCs w:val="28"/>
                <w:lang w:val="uk-UA" w:eastAsia="ru-RU"/>
              </w:rPr>
              <w:t>Свобода, гідність, Україна</w:t>
            </w:r>
            <w:r w:rsidR="001A5401">
              <w:rPr>
                <w:rFonts w:ascii="Times New Roman" w:eastAsia="Times New Roman" w:hAnsi="Times New Roman" w:cs="Times New Roman"/>
                <w:color w:val="000000"/>
                <w:sz w:val="28"/>
                <w:szCs w:val="28"/>
                <w:lang w:val="uk-UA" w:eastAsia="ru-RU"/>
              </w:rPr>
              <w:t>»</w:t>
            </w:r>
            <w:r w:rsidRPr="002E78CC">
              <w:rPr>
                <w:rFonts w:ascii="Times New Roman" w:eastAsia="Times New Roman" w:hAnsi="Times New Roman" w:cs="Times New Roman"/>
                <w:color w:val="000000"/>
                <w:sz w:val="28"/>
                <w:szCs w:val="28"/>
                <w:lang w:val="uk-UA" w:eastAsia="ru-RU"/>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Година пам</w:t>
            </w:r>
            <w:r w:rsidR="00ED6569">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яті</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C035D6"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C035D6"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035D6"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37</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035D6" w:rsidRPr="002E78CC"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«Хто за свободу вийшов проти смерті»</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035D6"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Панорама гідності</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035D6" w:rsidRPr="0027570D" w:rsidRDefault="0027570D"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035D6" w:rsidRDefault="00C035D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5C59F6"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38</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1A5401" w:rsidRDefault="001A5401" w:rsidP="00831D5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A5401">
              <w:rPr>
                <w:rFonts w:ascii="Times New Roman" w:eastAsia="Times New Roman" w:hAnsi="Times New Roman" w:cs="Times New Roman"/>
                <w:b/>
                <w:color w:val="000000"/>
                <w:sz w:val="28"/>
                <w:szCs w:val="28"/>
                <w:lang w:val="uk-UA" w:eastAsia="ru-RU"/>
              </w:rPr>
              <w:t>До Дня вишиванки</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C24DF7" w:rsidRPr="002E78CC" w:rsidTr="00831D51">
        <w:trPr>
          <w:trHeight w:val="430"/>
        </w:trPr>
        <w:tc>
          <w:tcPr>
            <w:tcW w:w="63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3</w:t>
            </w:r>
            <w:r w:rsidR="00D561B7">
              <w:rPr>
                <w:rFonts w:ascii="Times New Roman" w:eastAsia="Times New Roman" w:hAnsi="Times New Roman" w:cs="Times New Roman"/>
                <w:color w:val="000000"/>
                <w:sz w:val="28"/>
                <w:szCs w:val="28"/>
                <w:lang w:val="uk-UA" w:eastAsia="ru-RU"/>
              </w:rPr>
              <w:t>9</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AB7C92" w:rsidRDefault="0097549D" w:rsidP="00831D51">
            <w:pPr>
              <w:spacing w:before="100" w:beforeAutospacing="1" w:after="100" w:afterAutospacing="1" w:line="240" w:lineRule="auto"/>
              <w:jc w:val="center"/>
              <w:rPr>
                <w:rFonts w:ascii="Times New Roman" w:eastAsia="Times New Roman" w:hAnsi="Times New Roman" w:cs="Times New Roman"/>
                <w:bCs/>
                <w:iCs/>
                <w:sz w:val="28"/>
                <w:szCs w:val="28"/>
                <w:lang w:val="uk-UA" w:eastAsia="ru-RU"/>
              </w:rPr>
            </w:pPr>
            <w:hyperlink r:id="rId8" w:history="1">
              <w:r w:rsidR="001A5401" w:rsidRPr="00AB7C92">
                <w:rPr>
                  <w:rStyle w:val="ac"/>
                  <w:rFonts w:ascii="Times New Roman" w:eastAsia="Times New Roman" w:hAnsi="Times New Roman" w:cs="Times New Roman"/>
                  <w:bCs/>
                  <w:iCs/>
                  <w:color w:val="auto"/>
                  <w:sz w:val="28"/>
                  <w:szCs w:val="28"/>
                  <w:u w:val="none"/>
                  <w:lang w:val="uk-UA" w:eastAsia="ru-RU"/>
                </w:rPr>
                <w:t>«</w:t>
              </w:r>
              <w:r w:rsidR="005C59F6">
                <w:rPr>
                  <w:rStyle w:val="ac"/>
                  <w:rFonts w:ascii="Times New Roman" w:eastAsia="Times New Roman" w:hAnsi="Times New Roman" w:cs="Times New Roman"/>
                  <w:bCs/>
                  <w:iCs/>
                  <w:color w:val="auto"/>
                  <w:sz w:val="28"/>
                  <w:szCs w:val="28"/>
                  <w:u w:val="none"/>
                  <w:lang w:val="uk-UA" w:eastAsia="ru-RU"/>
                </w:rPr>
                <w:t>Вишиванка краса України</w:t>
              </w:r>
              <w:r w:rsidR="001A5401" w:rsidRPr="00AB7C92">
                <w:rPr>
                  <w:rStyle w:val="ac"/>
                  <w:rFonts w:ascii="Times New Roman" w:eastAsia="Times New Roman" w:hAnsi="Times New Roman" w:cs="Times New Roman"/>
                  <w:bCs/>
                  <w:iCs/>
                  <w:color w:val="auto"/>
                  <w:sz w:val="28"/>
                  <w:szCs w:val="28"/>
                  <w:u w:val="none"/>
                  <w:lang w:val="uk-UA" w:eastAsia="ru-RU"/>
                </w:rPr>
                <w:t>»</w:t>
              </w:r>
            </w:hyperlink>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Етномозаїка</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травень</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4DF7" w:rsidRPr="002E78CC"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1A5401" w:rsidRPr="002E78CC" w:rsidTr="00831D51">
        <w:tc>
          <w:tcPr>
            <w:tcW w:w="63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A5401"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40</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Pr="001A5401" w:rsidRDefault="001A5401" w:rsidP="00831D51">
            <w:pPr>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4A750A">
              <w:rPr>
                <w:rFonts w:ascii="Times New Roman" w:eastAsia="Times New Roman" w:hAnsi="Times New Roman" w:cs="Times New Roman"/>
                <w:color w:val="000000"/>
                <w:sz w:val="28"/>
                <w:szCs w:val="28"/>
                <w:lang w:val="uk-UA" w:eastAsia="ru-RU"/>
              </w:rPr>
              <w:t>Вдягни вишиванку – зроби цей день яскравим</w:t>
            </w:r>
            <w:r>
              <w:rPr>
                <w:rFonts w:ascii="Times New Roman" w:eastAsia="Times New Roman" w:hAnsi="Times New Roman" w:cs="Times New Roman"/>
                <w:color w:val="000000"/>
                <w:sz w:val="28"/>
                <w:szCs w:val="28"/>
                <w:lang w:val="uk-UA" w:eastAsia="ru-RU"/>
              </w:rPr>
              <w:t>»</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Pr="001A5401"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Бібілотечний дрескод+флешмоб</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Pr="002E78CC"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Default="005C59F6"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1A5401" w:rsidRPr="002E78CC" w:rsidTr="00831D51">
        <w:tc>
          <w:tcPr>
            <w:tcW w:w="63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A5401"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41</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Default="001A5401" w:rsidP="00831D51">
            <w:pPr>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«Чарівна краса вишиванки»</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Pr="004A750A"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4A750A">
              <w:rPr>
                <w:rFonts w:ascii="Times New Roman" w:eastAsia="Times New Roman" w:hAnsi="Times New Roman" w:cs="Times New Roman"/>
                <w:color w:val="000000"/>
                <w:sz w:val="28"/>
                <w:szCs w:val="28"/>
                <w:lang w:val="uk-UA" w:eastAsia="ru-RU"/>
              </w:rPr>
              <w:t>Етно - виставка</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A5401" w:rsidRDefault="001A540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w:t>
            </w:r>
            <w:r w:rsidR="004A750A">
              <w:rPr>
                <w:rFonts w:ascii="Times New Roman" w:eastAsia="Times New Roman" w:hAnsi="Times New Roman" w:cs="Times New Roman"/>
                <w:color w:val="000000"/>
                <w:sz w:val="28"/>
                <w:szCs w:val="28"/>
                <w:lang w:val="uk-UA" w:eastAsia="ru-RU"/>
              </w:rPr>
              <w:t>Проїждже</w:t>
            </w:r>
          </w:p>
        </w:tc>
      </w:tr>
      <w:tr w:rsidR="004A750A" w:rsidRPr="002E78CC" w:rsidTr="00831D51">
        <w:tc>
          <w:tcPr>
            <w:tcW w:w="63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A750A"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42</w:t>
            </w:r>
          </w:p>
        </w:tc>
        <w:tc>
          <w:tcPr>
            <w:tcW w:w="499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A750A" w:rsidRDefault="004A750A" w:rsidP="00831D51">
            <w:pPr>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«Кольорові серця»</w:t>
            </w:r>
          </w:p>
        </w:tc>
        <w:tc>
          <w:tcPr>
            <w:tcW w:w="25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A750A" w:rsidRPr="004A750A"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Фотовиставка</w:t>
            </w:r>
          </w:p>
        </w:tc>
        <w:tc>
          <w:tcPr>
            <w:tcW w:w="1965"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A750A"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4130" w:type="dxa"/>
            <w:gridSpan w:val="2"/>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A750A"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C24DF7" w:rsidRPr="002E78CC"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4A750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43</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До дня </w:t>
            </w:r>
            <w:r w:rsidRPr="00EE4E25">
              <w:rPr>
                <w:rFonts w:ascii="Times New Roman" w:eastAsia="Times New Roman" w:hAnsi="Times New Roman" w:cs="Times New Roman"/>
                <w:b/>
                <w:color w:val="000000"/>
                <w:sz w:val="28"/>
                <w:szCs w:val="28"/>
                <w:lang w:val="uk-UA" w:eastAsia="ru-RU"/>
              </w:rPr>
              <w:t xml:space="preserve"> жертв </w:t>
            </w:r>
            <w:r w:rsidR="00EE4E25" w:rsidRPr="00EE4E25">
              <w:rPr>
                <w:rFonts w:ascii="Times New Roman" w:eastAsia="Times New Roman" w:hAnsi="Times New Roman" w:cs="Times New Roman"/>
                <w:b/>
                <w:color w:val="000000"/>
                <w:sz w:val="28"/>
                <w:szCs w:val="28"/>
                <w:lang w:val="uk-UA" w:eastAsia="ru-RU"/>
              </w:rPr>
              <w:t xml:space="preserve">пам’яті </w:t>
            </w:r>
            <w:r>
              <w:rPr>
                <w:rFonts w:ascii="Times New Roman" w:eastAsia="Times New Roman" w:hAnsi="Times New Roman" w:cs="Times New Roman"/>
                <w:b/>
                <w:color w:val="000000"/>
                <w:sz w:val="28"/>
                <w:szCs w:val="28"/>
                <w:lang w:val="uk-UA" w:eastAsia="ru-RU"/>
              </w:rPr>
              <w:t xml:space="preserve">голодомору </w:t>
            </w:r>
            <w:r w:rsidR="00EE4E25" w:rsidRPr="00EE4E25">
              <w:rPr>
                <w:rFonts w:ascii="Times New Roman" w:eastAsia="Times New Roman" w:hAnsi="Times New Roman" w:cs="Times New Roman"/>
                <w:b/>
                <w:color w:val="000000"/>
                <w:sz w:val="28"/>
                <w:szCs w:val="28"/>
                <w:lang w:val="uk-UA" w:eastAsia="ru-RU"/>
              </w:rPr>
              <w:t xml:space="preserve"> </w:t>
            </w:r>
            <w:r w:rsidR="00C24DF7" w:rsidRPr="002E78CC">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Не згасне в серці пам’яті свіча</w:t>
            </w:r>
            <w:r w:rsidR="00C24DF7" w:rsidRPr="002E78CC">
              <w:rPr>
                <w:rFonts w:ascii="Times New Roman" w:eastAsia="Times New Roman" w:hAnsi="Times New Roman" w:cs="Times New Roman"/>
                <w:color w:val="000000"/>
                <w:sz w:val="28"/>
                <w:szCs w:val="28"/>
                <w:lang w:eastAsia="ru-RU"/>
              </w:rPr>
              <w:t>».</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Літературна музична композиція</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C24DF7" w:rsidRPr="00EE4E25"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44</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hAnsi="Times New Roman" w:cs="Times New Roman"/>
                <w:b/>
                <w:color w:val="333333"/>
                <w:sz w:val="28"/>
                <w:szCs w:val="28"/>
                <w:shd w:val="clear" w:color="auto" w:fill="FFFFFF"/>
              </w:rPr>
              <w:t>«</w:t>
            </w:r>
            <w:r w:rsidR="00ED6569">
              <w:rPr>
                <w:rFonts w:ascii="Times New Roman" w:hAnsi="Times New Roman" w:cs="Times New Roman"/>
                <w:color w:val="333333"/>
                <w:sz w:val="28"/>
                <w:szCs w:val="28"/>
                <w:shd w:val="clear" w:color="auto" w:fill="FFFFFF"/>
                <w:lang w:val="uk-UA"/>
              </w:rPr>
              <w:t>Свічка плакала в скорботі</w:t>
            </w:r>
            <w:r w:rsidRPr="002E78CC">
              <w:rPr>
                <w:rFonts w:ascii="Times New Roman" w:hAnsi="Times New Roman" w:cs="Times New Roman"/>
                <w:color w:val="333333"/>
                <w:sz w:val="28"/>
                <w:szCs w:val="28"/>
                <w:shd w:val="clear" w:color="auto" w:fill="FFFFFF"/>
              </w:rPr>
              <w:t>»</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Виставка спомин</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24DF7" w:rsidRPr="002E78CC"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EE4E25" w:rsidRPr="00723C20" w:rsidTr="00831D51">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E4E25" w:rsidRDefault="00ED6569"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45 </w:t>
            </w:r>
          </w:p>
        </w:tc>
        <w:tc>
          <w:tcPr>
            <w:tcW w:w="49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E4E25" w:rsidRPr="00652013" w:rsidRDefault="00652013" w:rsidP="00831D51">
            <w:pPr>
              <w:shd w:val="clear" w:color="auto" w:fill="FFFFFF"/>
              <w:spacing w:before="100" w:beforeAutospacing="1" w:after="100" w:afterAutospacing="1" w:line="240" w:lineRule="auto"/>
              <w:jc w:val="center"/>
              <w:rPr>
                <w:rFonts w:ascii="Times New Roman" w:hAnsi="Times New Roman" w:cs="Times New Roman"/>
                <w:color w:val="333333"/>
                <w:sz w:val="28"/>
                <w:szCs w:val="28"/>
                <w:shd w:val="clear" w:color="auto" w:fill="FFFFFF"/>
                <w:lang w:val="uk-UA"/>
              </w:rPr>
            </w:pPr>
            <w:r>
              <w:rPr>
                <w:rFonts w:ascii="Times New Roman" w:hAnsi="Times New Roman" w:cs="Times New Roman"/>
                <w:color w:val="333333"/>
                <w:sz w:val="28"/>
                <w:szCs w:val="28"/>
                <w:shd w:val="clear" w:color="auto" w:fill="FFFFFF"/>
                <w:lang w:val="uk-UA"/>
              </w:rPr>
              <w:t>«</w:t>
            </w:r>
            <w:r w:rsidR="00723C20">
              <w:rPr>
                <w:rFonts w:ascii="Times New Roman" w:hAnsi="Times New Roman" w:cs="Times New Roman"/>
                <w:color w:val="333333"/>
                <w:sz w:val="28"/>
                <w:szCs w:val="28"/>
                <w:shd w:val="clear" w:color="auto" w:fill="FFFFFF"/>
                <w:lang w:val="uk-UA"/>
              </w:rPr>
              <w:t>Поки горить свіча, незгасне пам’ять</w:t>
            </w:r>
            <w:r>
              <w:rPr>
                <w:rFonts w:ascii="Times New Roman" w:hAnsi="Times New Roman" w:cs="Times New Roman"/>
                <w:color w:val="333333"/>
                <w:sz w:val="28"/>
                <w:szCs w:val="28"/>
                <w:shd w:val="clear" w:color="auto" w:fill="FFFFFF"/>
                <w:lang w:val="uk-UA"/>
              </w:rPr>
              <w:t>»</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E4E25" w:rsidRPr="002E78CC"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Панорама пам</w:t>
            </w:r>
            <w:r>
              <w:rPr>
                <w:rFonts w:ascii="Times New Roman" w:eastAsia="Times New Roman" w:hAnsi="Times New Roman" w:cs="Times New Roman"/>
                <w:color w:val="000000"/>
                <w:sz w:val="28"/>
                <w:szCs w:val="28"/>
                <w:lang w:val="uk-UA" w:eastAsia="ru-RU"/>
              </w:rPr>
              <w:br w:type="column"/>
              <w:t>’яті</w:t>
            </w:r>
          </w:p>
        </w:tc>
        <w:tc>
          <w:tcPr>
            <w:tcW w:w="196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E4E25" w:rsidRPr="002E78CC"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13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E4E25"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C24DF7" w:rsidRPr="002E78CC" w:rsidTr="00831D51">
        <w:trPr>
          <w:trHeight w:val="839"/>
        </w:trPr>
        <w:tc>
          <w:tcPr>
            <w:tcW w:w="639"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C24DF7" w:rsidRPr="00EE4E25"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253A2A">
              <w:rPr>
                <w:rFonts w:ascii="Times New Roman" w:eastAsia="Times New Roman" w:hAnsi="Times New Roman" w:cs="Times New Roman"/>
                <w:color w:val="000000"/>
                <w:sz w:val="28"/>
                <w:szCs w:val="28"/>
                <w:lang w:val="uk-UA" w:eastAsia="ru-RU"/>
              </w:rPr>
              <w:t>6</w:t>
            </w:r>
          </w:p>
        </w:tc>
        <w:tc>
          <w:tcPr>
            <w:tcW w:w="499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24DF7" w:rsidRPr="00DD581D" w:rsidRDefault="00C24DF7" w:rsidP="00831D51">
            <w:pPr>
              <w:shd w:val="clear" w:color="auto" w:fill="FFFFFF"/>
              <w:spacing w:before="100" w:beforeAutospacing="1" w:after="100" w:afterAutospacing="1" w:line="240" w:lineRule="auto"/>
              <w:jc w:val="center"/>
              <w:rPr>
                <w:rFonts w:ascii="Times New Roman" w:hAnsi="Times New Roman" w:cs="Times New Roman"/>
                <w:color w:val="333333"/>
                <w:sz w:val="28"/>
                <w:szCs w:val="28"/>
                <w:shd w:val="clear" w:color="auto" w:fill="FFFFFF"/>
                <w:lang w:val="uk-UA"/>
              </w:rPr>
            </w:pPr>
            <w:r w:rsidRPr="00DD581D">
              <w:rPr>
                <w:rFonts w:ascii="Times New Roman" w:hAnsi="Times New Roman" w:cs="Times New Roman"/>
                <w:color w:val="333333"/>
                <w:sz w:val="28"/>
                <w:szCs w:val="28"/>
                <w:shd w:val="clear" w:color="auto" w:fill="FFFFFF"/>
                <w:lang w:val="uk-UA"/>
              </w:rPr>
              <w:t>«Чи знаєш</w:t>
            </w:r>
            <w:r w:rsidRPr="00DD581D">
              <w:rPr>
                <w:rFonts w:ascii="Times New Roman" w:hAnsi="Times New Roman" w:cs="Times New Roman"/>
                <w:color w:val="333333"/>
                <w:sz w:val="28"/>
                <w:szCs w:val="28"/>
                <w:shd w:val="clear" w:color="auto" w:fill="FFFFFF"/>
              </w:rPr>
              <w:t>, ти, правду про рік 33-й?...»</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255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Куточок  пам'яті</w:t>
            </w:r>
          </w:p>
        </w:tc>
        <w:tc>
          <w:tcPr>
            <w:tcW w:w="1965" w:type="dxa"/>
            <w:gridSpan w:val="2"/>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24DF7" w:rsidRPr="002E78CC"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p w:rsidR="00C24DF7" w:rsidRPr="002E78CC" w:rsidRDefault="00C24DF7"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c>
          <w:tcPr>
            <w:tcW w:w="4130" w:type="dxa"/>
            <w:gridSpan w:val="2"/>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24DF7" w:rsidRPr="002E78CC" w:rsidRDefault="00253A2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Бібліотека – філія с. </w:t>
            </w:r>
            <w:r w:rsidR="00723C20">
              <w:rPr>
                <w:rFonts w:ascii="Times New Roman" w:eastAsia="Times New Roman" w:hAnsi="Times New Roman" w:cs="Times New Roman"/>
                <w:color w:val="000000"/>
                <w:sz w:val="28"/>
                <w:szCs w:val="28"/>
                <w:lang w:val="uk-UA" w:eastAsia="ru-RU"/>
              </w:rPr>
              <w:t>Половинкине</w:t>
            </w:r>
          </w:p>
        </w:tc>
      </w:tr>
      <w:tr w:rsidR="00831D51" w:rsidRPr="002E78CC" w:rsidTr="00831D51">
        <w:trPr>
          <w:trHeight w:val="64"/>
        </w:trPr>
        <w:tc>
          <w:tcPr>
            <w:tcW w:w="639" w:type="dxa"/>
            <w:tcBorders>
              <w:top w:val="single" w:sz="4" w:space="0" w:color="auto"/>
              <w:left w:val="single" w:sz="8" w:space="0" w:color="auto"/>
              <w:bottom w:val="nil"/>
              <w:right w:val="single" w:sz="8" w:space="0" w:color="auto"/>
            </w:tcBorders>
            <w:shd w:val="clear" w:color="auto" w:fill="FFFFFF"/>
            <w:tcMar>
              <w:top w:w="0" w:type="dxa"/>
              <w:left w:w="108" w:type="dxa"/>
              <w:bottom w:w="0" w:type="dxa"/>
              <w:right w:w="108" w:type="dxa"/>
            </w:tcMar>
          </w:tcPr>
          <w:p w:rsidR="00831D51" w:rsidRDefault="00831D5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998" w:type="dxa"/>
            <w:tcBorders>
              <w:top w:val="single" w:sz="4" w:space="0" w:color="auto"/>
              <w:left w:val="nil"/>
              <w:bottom w:val="nil"/>
              <w:right w:val="single" w:sz="8" w:space="0" w:color="auto"/>
            </w:tcBorders>
            <w:shd w:val="clear" w:color="auto" w:fill="FFFFFF"/>
            <w:tcMar>
              <w:top w:w="0" w:type="dxa"/>
              <w:left w:w="108" w:type="dxa"/>
              <w:bottom w:w="0" w:type="dxa"/>
              <w:right w:w="108" w:type="dxa"/>
            </w:tcMar>
          </w:tcPr>
          <w:p w:rsidR="00831D51" w:rsidRPr="00DD581D" w:rsidRDefault="00831D51" w:rsidP="00831D51">
            <w:pPr>
              <w:shd w:val="clear" w:color="auto" w:fill="FFFFFF"/>
              <w:spacing w:before="100" w:beforeAutospacing="1" w:after="100" w:afterAutospacing="1" w:line="240" w:lineRule="auto"/>
              <w:jc w:val="center"/>
              <w:rPr>
                <w:rFonts w:ascii="Times New Roman" w:hAnsi="Times New Roman" w:cs="Times New Roman"/>
                <w:color w:val="333333"/>
                <w:sz w:val="28"/>
                <w:szCs w:val="28"/>
                <w:shd w:val="clear" w:color="auto" w:fill="FFFFFF"/>
                <w:lang w:val="uk-UA"/>
              </w:rPr>
            </w:pPr>
          </w:p>
        </w:tc>
        <w:tc>
          <w:tcPr>
            <w:tcW w:w="2551" w:type="dxa"/>
            <w:tcBorders>
              <w:top w:val="single" w:sz="4" w:space="0" w:color="auto"/>
              <w:left w:val="nil"/>
              <w:bottom w:val="nil"/>
              <w:right w:val="single" w:sz="8" w:space="0" w:color="auto"/>
            </w:tcBorders>
            <w:shd w:val="clear" w:color="auto" w:fill="FFFFFF"/>
            <w:tcMar>
              <w:top w:w="0" w:type="dxa"/>
              <w:left w:w="108" w:type="dxa"/>
              <w:bottom w:w="0" w:type="dxa"/>
              <w:right w:w="108" w:type="dxa"/>
            </w:tcMar>
          </w:tcPr>
          <w:p w:rsidR="00831D51" w:rsidRPr="002E78CC" w:rsidRDefault="00831D5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1965" w:type="dxa"/>
            <w:gridSpan w:val="2"/>
            <w:tcBorders>
              <w:top w:val="single" w:sz="4" w:space="0" w:color="auto"/>
              <w:left w:val="nil"/>
              <w:bottom w:val="nil"/>
              <w:right w:val="single" w:sz="8" w:space="0" w:color="auto"/>
            </w:tcBorders>
            <w:shd w:val="clear" w:color="auto" w:fill="FFFFFF"/>
            <w:tcMar>
              <w:top w:w="0" w:type="dxa"/>
              <w:left w:w="108" w:type="dxa"/>
              <w:bottom w:w="0" w:type="dxa"/>
              <w:right w:w="108" w:type="dxa"/>
            </w:tcMar>
          </w:tcPr>
          <w:p w:rsidR="00831D51" w:rsidRDefault="00831D5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single" w:sz="4" w:space="0" w:color="auto"/>
              <w:left w:val="nil"/>
              <w:bottom w:val="nil"/>
              <w:right w:val="single" w:sz="8" w:space="0" w:color="auto"/>
            </w:tcBorders>
            <w:shd w:val="clear" w:color="auto" w:fill="FFFFFF"/>
            <w:tcMar>
              <w:top w:w="0" w:type="dxa"/>
              <w:left w:w="108" w:type="dxa"/>
              <w:bottom w:w="0" w:type="dxa"/>
              <w:right w:w="108" w:type="dxa"/>
            </w:tcMar>
          </w:tcPr>
          <w:p w:rsidR="00831D51" w:rsidRDefault="00831D51"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581ACA" w:rsidRPr="002E78CC" w:rsidTr="00831D51">
        <w:tc>
          <w:tcPr>
            <w:tcW w:w="639"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581ACA"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581ACA">
              <w:rPr>
                <w:rFonts w:ascii="Times New Roman" w:eastAsia="Times New Roman" w:hAnsi="Times New Roman" w:cs="Times New Roman"/>
                <w:color w:val="000000"/>
                <w:sz w:val="28"/>
                <w:szCs w:val="28"/>
                <w:lang w:val="uk-UA" w:eastAsia="ru-RU"/>
              </w:rPr>
              <w:t>7</w:t>
            </w:r>
          </w:p>
        </w:tc>
        <w:tc>
          <w:tcPr>
            <w:tcW w:w="499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581ACA" w:rsidRPr="001F76FB" w:rsidRDefault="001F76FB" w:rsidP="00831D51">
            <w:pPr>
              <w:shd w:val="clear" w:color="auto" w:fill="FFFFFF"/>
              <w:spacing w:before="100" w:beforeAutospacing="1" w:after="100" w:afterAutospacing="1" w:line="240" w:lineRule="auto"/>
              <w:jc w:val="center"/>
              <w:rPr>
                <w:rFonts w:ascii="Times New Roman" w:hAnsi="Times New Roman" w:cs="Times New Roman"/>
                <w:color w:val="333333"/>
                <w:sz w:val="28"/>
                <w:szCs w:val="28"/>
                <w:shd w:val="clear" w:color="auto" w:fill="FFFFFF"/>
                <w:lang w:val="uk-UA"/>
              </w:rPr>
            </w:pPr>
            <w:r w:rsidRPr="001F76FB">
              <w:rPr>
                <w:rFonts w:ascii="Times New Roman" w:hAnsi="Times New Roman" w:cs="Times New Roman"/>
                <w:color w:val="333333"/>
                <w:sz w:val="28"/>
                <w:szCs w:val="28"/>
                <w:shd w:val="clear" w:color="auto" w:fill="FFFFFF"/>
                <w:lang w:val="uk-UA"/>
              </w:rPr>
              <w:t>«І постає в скорботі 33-й»</w:t>
            </w:r>
          </w:p>
        </w:tc>
        <w:tc>
          <w:tcPr>
            <w:tcW w:w="255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581ACA" w:rsidRPr="002E78CC" w:rsidRDefault="001F76F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Реквієм - полиця</w:t>
            </w:r>
          </w:p>
        </w:tc>
        <w:tc>
          <w:tcPr>
            <w:tcW w:w="1965" w:type="dxa"/>
            <w:gridSpan w:val="2"/>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1F76FB" w:rsidRPr="002E78CC" w:rsidRDefault="001F76FB"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ІV кв.,</w:t>
            </w:r>
          </w:p>
          <w:p w:rsidR="00581ACA" w:rsidRPr="002E78CC" w:rsidRDefault="00581ACA"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c>
          <w:tcPr>
            <w:tcW w:w="4130" w:type="dxa"/>
            <w:gridSpan w:val="2"/>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581ACA" w:rsidRDefault="00723C20" w:rsidP="00831D5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Шпотине </w:t>
            </w:r>
          </w:p>
        </w:tc>
      </w:tr>
    </w:tbl>
    <w:p w:rsidR="001F76FB" w:rsidRDefault="001F76FB" w:rsidP="00AB7C92">
      <w:pPr>
        <w:shd w:val="clear" w:color="auto" w:fill="FFFFFF"/>
        <w:autoSpaceDE w:val="0"/>
        <w:autoSpaceDN w:val="0"/>
        <w:adjustRightInd w:val="0"/>
        <w:spacing w:after="0"/>
        <w:jc w:val="center"/>
        <w:rPr>
          <w:rFonts w:ascii="Times New Roman" w:hAnsi="Times New Roman" w:cs="Times New Roman"/>
          <w:bCs/>
          <w:i/>
          <w:iCs/>
          <w:sz w:val="28"/>
          <w:szCs w:val="28"/>
          <w:lang w:val="uk-UA"/>
        </w:rPr>
      </w:pPr>
    </w:p>
    <w:p w:rsidR="00143A39" w:rsidRPr="002E78CC" w:rsidRDefault="00143A39" w:rsidP="00AB7C92">
      <w:pPr>
        <w:shd w:val="clear" w:color="auto" w:fill="FFFFFF"/>
        <w:autoSpaceDE w:val="0"/>
        <w:autoSpaceDN w:val="0"/>
        <w:adjustRightInd w:val="0"/>
        <w:spacing w:after="0"/>
        <w:jc w:val="center"/>
        <w:rPr>
          <w:rFonts w:ascii="Times New Roman" w:hAnsi="Times New Roman" w:cs="Times New Roman"/>
          <w:bCs/>
          <w:i/>
          <w:iCs/>
          <w:sz w:val="28"/>
          <w:szCs w:val="28"/>
          <w:lang w:val="uk-UA"/>
        </w:rPr>
      </w:pPr>
    </w:p>
    <w:tbl>
      <w:tblPr>
        <w:tblpPr w:leftFromText="180" w:rightFromText="180" w:vertAnchor="text" w:tblpY="1"/>
        <w:tblOverlap w:val="never"/>
        <w:tblW w:w="14283" w:type="dxa"/>
        <w:shd w:val="clear" w:color="auto" w:fill="FFFFFF"/>
        <w:tblCellMar>
          <w:left w:w="0" w:type="dxa"/>
          <w:right w:w="0" w:type="dxa"/>
        </w:tblCellMar>
        <w:tblLook w:val="04A0" w:firstRow="1" w:lastRow="0" w:firstColumn="1" w:lastColumn="0" w:noHBand="0" w:noVBand="1"/>
      </w:tblPr>
      <w:tblGrid>
        <w:gridCol w:w="702"/>
        <w:gridCol w:w="4009"/>
        <w:gridCol w:w="3376"/>
        <w:gridCol w:w="2112"/>
        <w:gridCol w:w="4084"/>
      </w:tblGrid>
      <w:tr w:rsidR="00253A2A" w:rsidRPr="002E78CC" w:rsidTr="00831D51">
        <w:tc>
          <w:tcPr>
            <w:tcW w:w="14283" w:type="dxa"/>
            <w:gridSpan w:val="5"/>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До Дня Перемоги та до Дня скорботи і вшанування пам’яті жертв війни в Україні</w:t>
            </w:r>
          </w:p>
        </w:tc>
      </w:tr>
      <w:tr w:rsidR="00253A2A" w:rsidRPr="002E78CC" w:rsidTr="00831D51">
        <w:tc>
          <w:tcPr>
            <w:tcW w:w="7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w:t>
            </w:r>
          </w:p>
        </w:tc>
        <w:tc>
          <w:tcPr>
            <w:tcW w:w="40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Напрямок та зміст роботи</w:t>
            </w:r>
          </w:p>
        </w:tc>
        <w:tc>
          <w:tcPr>
            <w:tcW w:w="33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Форма</w:t>
            </w:r>
          </w:p>
        </w:tc>
        <w:tc>
          <w:tcPr>
            <w:tcW w:w="21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926DB7" w:rsidP="00AB7C92">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sz w:val="28"/>
                <w:szCs w:val="28"/>
                <w:lang w:val="uk-UA" w:eastAsia="ru-RU"/>
              </w:rPr>
              <w:t>Термін</w:t>
            </w:r>
          </w:p>
        </w:tc>
        <w:tc>
          <w:tcPr>
            <w:tcW w:w="4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
                <w:bCs/>
                <w:i/>
                <w:iCs/>
                <w:sz w:val="28"/>
                <w:szCs w:val="28"/>
                <w:lang w:val="uk-UA"/>
              </w:rPr>
            </w:pPr>
            <w:r w:rsidRPr="002E78CC">
              <w:rPr>
                <w:rFonts w:ascii="Times New Roman" w:hAnsi="Times New Roman" w:cs="Times New Roman"/>
                <w:b/>
                <w:bCs/>
                <w:i/>
                <w:iCs/>
                <w:sz w:val="28"/>
                <w:szCs w:val="28"/>
                <w:lang w:val="uk-UA"/>
              </w:rPr>
              <w:t>Організатори</w:t>
            </w:r>
          </w:p>
          <w:p w:rsidR="00253A2A" w:rsidRPr="002E78CC" w:rsidRDefault="00253A2A" w:rsidP="00AB7C92">
            <w:pPr>
              <w:shd w:val="clear" w:color="auto" w:fill="FFFFFF"/>
              <w:autoSpaceDE w:val="0"/>
              <w:autoSpaceDN w:val="0"/>
              <w:adjustRightInd w:val="0"/>
              <w:spacing w:after="0"/>
              <w:jc w:val="center"/>
              <w:rPr>
                <w:rFonts w:ascii="Times New Roman" w:hAnsi="Times New Roman" w:cs="Times New Roman"/>
                <w:bCs/>
                <w:i/>
                <w:iCs/>
                <w:sz w:val="28"/>
                <w:szCs w:val="28"/>
              </w:rPr>
            </w:pPr>
          </w:p>
        </w:tc>
      </w:tr>
      <w:tr w:rsidR="00581ACA"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581ACA" w:rsidRPr="001F76FB" w:rsidRDefault="00CA443E" w:rsidP="00CA443E">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48</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581ACA" w:rsidRPr="002E78CC" w:rsidRDefault="00CA443E" w:rsidP="00CA443E">
            <w:pPr>
              <w:shd w:val="clear" w:color="auto" w:fill="FFFFFF"/>
              <w:autoSpaceDE w:val="0"/>
              <w:autoSpaceDN w:val="0"/>
              <w:adjustRightInd w:val="0"/>
              <w:spacing w:after="0"/>
              <w:jc w:val="center"/>
              <w:rPr>
                <w:rFonts w:ascii="Times New Roman" w:hAnsi="Times New Roman" w:cs="Times New Roman"/>
                <w:bCs/>
                <w:iCs/>
                <w:sz w:val="28"/>
                <w:szCs w:val="28"/>
                <w:lang w:val="uk-UA"/>
              </w:rPr>
            </w:pPr>
            <w:r w:rsidRPr="002E78CC">
              <w:rPr>
                <w:rFonts w:ascii="Times New Roman" w:hAnsi="Times New Roman" w:cs="Times New Roman"/>
                <w:b/>
                <w:bCs/>
                <w:iCs/>
                <w:sz w:val="28"/>
                <w:szCs w:val="28"/>
              </w:rPr>
              <w:t>до Дня пам’яті і</w:t>
            </w:r>
            <w:r w:rsidRPr="002E78CC">
              <w:rPr>
                <w:rFonts w:ascii="Times New Roman" w:hAnsi="Times New Roman" w:cs="Times New Roman"/>
                <w:bCs/>
                <w:iCs/>
                <w:sz w:val="28"/>
                <w:szCs w:val="28"/>
              </w:rPr>
              <w:t xml:space="preserve"> </w:t>
            </w:r>
            <w:r w:rsidRPr="002E78CC">
              <w:rPr>
                <w:rFonts w:ascii="Times New Roman" w:hAnsi="Times New Roman" w:cs="Times New Roman"/>
                <w:b/>
                <w:bCs/>
                <w:iCs/>
                <w:sz w:val="28"/>
                <w:szCs w:val="28"/>
              </w:rPr>
              <w:t>примирення</w:t>
            </w:r>
            <w:r w:rsidRPr="002E78CC">
              <w:rPr>
                <w:rFonts w:ascii="Times New Roman" w:hAnsi="Times New Roman" w:cs="Times New Roman"/>
                <w:bCs/>
                <w:iCs/>
                <w:sz w:val="28"/>
                <w:szCs w:val="28"/>
              </w:rPr>
              <w:t xml:space="preserve"> </w:t>
            </w:r>
            <w:r w:rsidR="00581ACA" w:rsidRPr="002E78CC">
              <w:rPr>
                <w:rFonts w:ascii="Times New Roman" w:hAnsi="Times New Roman" w:cs="Times New Roman"/>
                <w:bCs/>
                <w:iCs/>
                <w:sz w:val="28"/>
                <w:szCs w:val="28"/>
              </w:rPr>
              <w:t>«</w:t>
            </w:r>
            <w:r>
              <w:rPr>
                <w:rFonts w:ascii="Times New Roman" w:hAnsi="Times New Roman" w:cs="Times New Roman"/>
                <w:bCs/>
                <w:iCs/>
                <w:sz w:val="28"/>
                <w:szCs w:val="28"/>
                <w:lang w:val="uk-UA"/>
              </w:rPr>
              <w:t>Пам'ять заради майбутнього</w:t>
            </w:r>
            <w:r w:rsidR="00581ACA" w:rsidRPr="002E78CC">
              <w:rPr>
                <w:rFonts w:ascii="Times New Roman" w:hAnsi="Times New Roman" w:cs="Times New Roman"/>
                <w:bCs/>
                <w:iCs/>
                <w:sz w:val="28"/>
                <w:szCs w:val="28"/>
              </w:rPr>
              <w:t>»</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581ACA" w:rsidRPr="00CA443E" w:rsidRDefault="00CA443E" w:rsidP="00AB7C92">
            <w:pPr>
              <w:shd w:val="clear" w:color="auto" w:fill="FFFFFF"/>
              <w:autoSpaceDE w:val="0"/>
              <w:autoSpaceDN w:val="0"/>
              <w:adjustRightInd w:val="0"/>
              <w:spacing w:after="0"/>
              <w:jc w:val="center"/>
              <w:rPr>
                <w:rFonts w:ascii="Times New Roman" w:hAnsi="Times New Roman" w:cs="Times New Roman"/>
                <w:bCs/>
                <w:i/>
                <w:iCs/>
                <w:sz w:val="28"/>
                <w:szCs w:val="28"/>
                <w:lang w:val="uk-UA"/>
              </w:rPr>
            </w:pPr>
            <w:r>
              <w:rPr>
                <w:rFonts w:ascii="Times New Roman" w:hAnsi="Times New Roman" w:cs="Times New Roman"/>
                <w:bCs/>
                <w:iCs/>
                <w:sz w:val="28"/>
                <w:szCs w:val="28"/>
                <w:lang w:val="uk-UA"/>
              </w:rPr>
              <w:t>Засідання клубу</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581ACA" w:rsidRP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581ACA" w:rsidRP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sidRPr="00AB7C92">
              <w:rPr>
                <w:rFonts w:ascii="Times New Roman" w:hAnsi="Times New Roman" w:cs="Times New Roman"/>
                <w:bCs/>
                <w:iCs/>
                <w:sz w:val="28"/>
                <w:szCs w:val="28"/>
                <w:lang w:val="uk-UA"/>
              </w:rPr>
              <w:t>ДЮБ</w:t>
            </w:r>
          </w:p>
        </w:tc>
      </w:tr>
      <w:tr w:rsidR="00AB7C92"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B7C92" w:rsidRPr="001F76FB"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49</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P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«І оживають сторінки історії: хроніки, події, імена»</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P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Історичний хронограф</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P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Pr="00AB7C92" w:rsidRDefault="00AB7C92" w:rsidP="00CA443E">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Біблотека – філія с. </w:t>
            </w:r>
            <w:r w:rsidR="00CA443E">
              <w:rPr>
                <w:rFonts w:ascii="Times New Roman" w:hAnsi="Times New Roman" w:cs="Times New Roman"/>
                <w:bCs/>
                <w:iCs/>
                <w:sz w:val="28"/>
                <w:szCs w:val="28"/>
                <w:lang w:val="uk-UA"/>
              </w:rPr>
              <w:t>Лиман</w:t>
            </w:r>
          </w:p>
        </w:tc>
      </w:tr>
      <w:tr w:rsidR="00AB7C92"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50</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CA443E">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w:t>
            </w:r>
            <w:r w:rsidR="00CA443E">
              <w:rPr>
                <w:rFonts w:ascii="Times New Roman" w:hAnsi="Times New Roman" w:cs="Times New Roman"/>
                <w:bCs/>
                <w:iCs/>
                <w:sz w:val="28"/>
                <w:szCs w:val="28"/>
                <w:lang w:val="uk-UA"/>
              </w:rPr>
              <w:t>Уклін живим – загиблим слава</w:t>
            </w:r>
            <w:r>
              <w:rPr>
                <w:rFonts w:ascii="Times New Roman" w:hAnsi="Times New Roman" w:cs="Times New Roman"/>
                <w:bCs/>
                <w:iCs/>
                <w:sz w:val="28"/>
                <w:szCs w:val="28"/>
                <w:lang w:val="uk-UA"/>
              </w:rPr>
              <w:t>»</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Куточок пам</w:t>
            </w:r>
            <w:r>
              <w:rPr>
                <w:rFonts w:ascii="Times New Roman" w:hAnsi="Times New Roman" w:cs="Times New Roman"/>
                <w:bCs/>
                <w:iCs/>
                <w:sz w:val="28"/>
                <w:szCs w:val="28"/>
                <w:lang w:val="uk-UA"/>
              </w:rPr>
              <w:br w:type="column"/>
              <w:t>’яті</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РДБ</w:t>
            </w:r>
          </w:p>
        </w:tc>
      </w:tr>
      <w:tr w:rsidR="00AB7C92"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51</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«Відкрий для себе рідне місто»</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Віртуальна мандрівка</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CA443E">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Бібліотека – філія </w:t>
            </w:r>
            <w:r w:rsidRPr="00AB7C92">
              <w:rPr>
                <w:rFonts w:ascii="Times New Roman" w:hAnsi="Times New Roman" w:cs="Times New Roman"/>
                <w:bCs/>
                <w:iCs/>
                <w:sz w:val="28"/>
                <w:szCs w:val="28"/>
                <w:lang w:val="uk-UA"/>
              </w:rPr>
              <w:t xml:space="preserve">с. </w:t>
            </w:r>
            <w:r w:rsidR="00CA443E">
              <w:rPr>
                <w:rFonts w:ascii="Times New Roman" w:hAnsi="Times New Roman" w:cs="Times New Roman"/>
                <w:bCs/>
                <w:iCs/>
                <w:sz w:val="28"/>
                <w:szCs w:val="28"/>
                <w:lang w:val="uk-UA"/>
              </w:rPr>
              <w:t>Половинкине</w:t>
            </w:r>
          </w:p>
        </w:tc>
      </w:tr>
      <w:tr w:rsidR="00AB7C92"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B7C92"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52</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AB7C92" w:rsidP="00C33BA1">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w:t>
            </w:r>
            <w:r w:rsidR="00C33BA1">
              <w:rPr>
                <w:rFonts w:ascii="Times New Roman" w:hAnsi="Times New Roman" w:cs="Times New Roman"/>
                <w:bCs/>
                <w:iCs/>
                <w:sz w:val="28"/>
                <w:szCs w:val="28"/>
                <w:lang w:val="uk-UA"/>
              </w:rPr>
              <w:t>Вклонімось великим тим рокам</w:t>
            </w:r>
            <w:r>
              <w:rPr>
                <w:rFonts w:ascii="Times New Roman" w:hAnsi="Times New Roman" w:cs="Times New Roman"/>
                <w:bCs/>
                <w:iCs/>
                <w:sz w:val="28"/>
                <w:szCs w:val="28"/>
                <w:lang w:val="uk-UA"/>
              </w:rPr>
              <w:t>»</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A443E"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Фото - </w:t>
            </w:r>
            <w:r w:rsidR="00C33BA1">
              <w:rPr>
                <w:rFonts w:ascii="Times New Roman" w:hAnsi="Times New Roman" w:cs="Times New Roman"/>
                <w:bCs/>
                <w:iCs/>
                <w:sz w:val="28"/>
                <w:szCs w:val="28"/>
                <w:lang w:val="uk-UA"/>
              </w:rPr>
              <w:t>вернісаж</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B7C92"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ЦРБ</w:t>
            </w:r>
          </w:p>
        </w:tc>
      </w:tr>
      <w:tr w:rsidR="001F716F" w:rsidRPr="002E78CC" w:rsidTr="00831D51">
        <w:tc>
          <w:tcPr>
            <w:tcW w:w="702"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1F716F"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53</w:t>
            </w:r>
          </w:p>
        </w:tc>
        <w:tc>
          <w:tcPr>
            <w:tcW w:w="4009"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1F716F" w:rsidRDefault="001F716F"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 пам'ять про війну нам книги залишають</w:t>
            </w:r>
          </w:p>
        </w:tc>
        <w:tc>
          <w:tcPr>
            <w:tcW w:w="3376"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1F716F" w:rsidRDefault="001F716F"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Виставка - хроніка</w:t>
            </w:r>
          </w:p>
        </w:tc>
        <w:tc>
          <w:tcPr>
            <w:tcW w:w="211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1F716F"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1F716F" w:rsidRDefault="001F716F" w:rsidP="00C33BA1">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Бібліотека – філія с. </w:t>
            </w:r>
            <w:r w:rsidR="00C33BA1">
              <w:rPr>
                <w:rFonts w:ascii="Times New Roman" w:hAnsi="Times New Roman" w:cs="Times New Roman"/>
                <w:bCs/>
                <w:iCs/>
                <w:sz w:val="28"/>
                <w:szCs w:val="28"/>
                <w:lang w:val="uk-UA"/>
              </w:rPr>
              <w:t>Шпотине</w:t>
            </w:r>
          </w:p>
        </w:tc>
      </w:tr>
      <w:tr w:rsidR="001F716F" w:rsidRPr="002E78CC" w:rsidTr="00831D51">
        <w:tc>
          <w:tcPr>
            <w:tcW w:w="702"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F716F" w:rsidRDefault="00C33BA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54</w:t>
            </w:r>
          </w:p>
        </w:tc>
        <w:tc>
          <w:tcPr>
            <w:tcW w:w="4009"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F716F" w:rsidRDefault="001F716F"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«Подвиг, застиглий в камені і граніті»</w:t>
            </w:r>
          </w:p>
        </w:tc>
        <w:tc>
          <w:tcPr>
            <w:tcW w:w="3376"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F716F" w:rsidRDefault="001F716F"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Алея історичної слави</w:t>
            </w:r>
          </w:p>
        </w:tc>
        <w:tc>
          <w:tcPr>
            <w:tcW w:w="2112"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F716F" w:rsidRDefault="00F335D1" w:rsidP="00AB7C9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травень</w:t>
            </w:r>
          </w:p>
        </w:tc>
        <w:tc>
          <w:tcPr>
            <w:tcW w:w="408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1F716F" w:rsidRDefault="001F716F" w:rsidP="00C33BA1">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Бібліотека – філія с. </w:t>
            </w:r>
            <w:r w:rsidR="00C33BA1">
              <w:rPr>
                <w:rFonts w:ascii="Times New Roman" w:hAnsi="Times New Roman" w:cs="Times New Roman"/>
                <w:bCs/>
                <w:iCs/>
                <w:sz w:val="28"/>
                <w:szCs w:val="28"/>
                <w:lang w:val="uk-UA"/>
              </w:rPr>
              <w:t>Титарівка</w:t>
            </w:r>
          </w:p>
        </w:tc>
      </w:tr>
    </w:tbl>
    <w:p w:rsidR="00F23938" w:rsidRDefault="00F23938" w:rsidP="00765935">
      <w:pPr>
        <w:shd w:val="clear" w:color="auto" w:fill="FFFFFF"/>
        <w:autoSpaceDE w:val="0"/>
        <w:autoSpaceDN w:val="0"/>
        <w:adjustRightInd w:val="0"/>
        <w:spacing w:after="0"/>
        <w:jc w:val="center"/>
        <w:rPr>
          <w:rFonts w:ascii="Times New Roman" w:hAnsi="Times New Roman" w:cs="Times New Roman"/>
          <w:bCs/>
          <w:i/>
          <w:iCs/>
          <w:sz w:val="28"/>
          <w:szCs w:val="28"/>
        </w:rPr>
      </w:pPr>
    </w:p>
    <w:p w:rsidR="00D5103C" w:rsidRDefault="00D5103C" w:rsidP="00765935">
      <w:pPr>
        <w:shd w:val="clear" w:color="auto" w:fill="FFFFFF"/>
        <w:autoSpaceDE w:val="0"/>
        <w:autoSpaceDN w:val="0"/>
        <w:adjustRightInd w:val="0"/>
        <w:spacing w:after="0"/>
        <w:jc w:val="center"/>
        <w:rPr>
          <w:rFonts w:ascii="Times New Roman" w:hAnsi="Times New Roman" w:cs="Times New Roman"/>
          <w:bCs/>
          <w:i/>
          <w:iCs/>
          <w:sz w:val="28"/>
          <w:szCs w:val="28"/>
        </w:rPr>
      </w:pPr>
    </w:p>
    <w:p w:rsidR="00C33BA1" w:rsidRPr="002E78CC" w:rsidRDefault="00C33BA1" w:rsidP="00765935">
      <w:pPr>
        <w:shd w:val="clear" w:color="auto" w:fill="FFFFFF"/>
        <w:autoSpaceDE w:val="0"/>
        <w:autoSpaceDN w:val="0"/>
        <w:adjustRightInd w:val="0"/>
        <w:spacing w:after="0"/>
        <w:jc w:val="center"/>
        <w:rPr>
          <w:rFonts w:ascii="Times New Roman" w:hAnsi="Times New Roman" w:cs="Times New Roman"/>
          <w:bCs/>
          <w:i/>
          <w:iCs/>
          <w:sz w:val="28"/>
          <w:szCs w:val="28"/>
        </w:rPr>
      </w:pPr>
    </w:p>
    <w:tbl>
      <w:tblPr>
        <w:tblW w:w="14283" w:type="dxa"/>
        <w:shd w:val="clear" w:color="auto" w:fill="FFFFFF"/>
        <w:tblCellMar>
          <w:left w:w="0" w:type="dxa"/>
          <w:right w:w="0" w:type="dxa"/>
        </w:tblCellMar>
        <w:tblLook w:val="04A0" w:firstRow="1" w:lastRow="0" w:firstColumn="1" w:lastColumn="0" w:noHBand="0" w:noVBand="1"/>
      </w:tblPr>
      <w:tblGrid>
        <w:gridCol w:w="708"/>
        <w:gridCol w:w="4057"/>
        <w:gridCol w:w="3386"/>
        <w:gridCol w:w="2124"/>
        <w:gridCol w:w="4008"/>
      </w:tblGrid>
      <w:tr w:rsidR="00DF4924" w:rsidRPr="002E78CC" w:rsidTr="00CA443E">
        <w:tc>
          <w:tcPr>
            <w:tcW w:w="14283" w:type="dxa"/>
            <w:gridSpan w:val="5"/>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з дня народження Т. Г. Шевченка</w:t>
            </w: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Напрямок та зміст роботи</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i/>
                <w:iCs/>
                <w:sz w:val="28"/>
                <w:szCs w:val="28"/>
                <w:lang w:val="uk-UA"/>
              </w:rPr>
              <w:t>Форма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926DB7" w:rsidP="00765935">
            <w:pPr>
              <w:shd w:val="clear" w:color="auto" w:fill="FFFFFF"/>
              <w:autoSpaceDE w:val="0"/>
              <w:autoSpaceDN w:val="0"/>
              <w:adjustRightInd w:val="0"/>
              <w:spacing w:after="0"/>
              <w:jc w:val="center"/>
              <w:rPr>
                <w:rFonts w:ascii="Times New Roman" w:hAnsi="Times New Roman" w:cs="Times New Roman"/>
                <w:bCs/>
                <w:i/>
                <w:iCs/>
                <w:sz w:val="28"/>
                <w:szCs w:val="28"/>
              </w:rPr>
            </w:pPr>
            <w:r w:rsidRPr="002E78CC">
              <w:rPr>
                <w:rFonts w:ascii="Times New Roman" w:hAnsi="Times New Roman" w:cs="Times New Roman"/>
                <w:b/>
                <w:bCs/>
                <w:sz w:val="28"/>
                <w:szCs w:val="28"/>
                <w:lang w:val="uk-UA" w:eastAsia="ru-RU"/>
              </w:rPr>
              <w:t>Термін</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E78CC" w:rsidRDefault="00DF4924" w:rsidP="00DF4924">
            <w:pPr>
              <w:shd w:val="clear" w:color="auto" w:fill="FFFFFF"/>
              <w:autoSpaceDE w:val="0"/>
              <w:autoSpaceDN w:val="0"/>
              <w:adjustRightInd w:val="0"/>
              <w:spacing w:after="0"/>
              <w:jc w:val="center"/>
              <w:rPr>
                <w:rFonts w:ascii="Times New Roman" w:hAnsi="Times New Roman" w:cs="Times New Roman"/>
                <w:b/>
                <w:bCs/>
                <w:i/>
                <w:iCs/>
                <w:sz w:val="28"/>
                <w:szCs w:val="28"/>
                <w:lang w:val="uk-UA"/>
              </w:rPr>
            </w:pPr>
            <w:r w:rsidRPr="002E78CC">
              <w:rPr>
                <w:rFonts w:ascii="Times New Roman" w:hAnsi="Times New Roman" w:cs="Times New Roman"/>
                <w:b/>
                <w:bCs/>
                <w:i/>
                <w:iCs/>
                <w:sz w:val="28"/>
                <w:szCs w:val="28"/>
                <w:lang w:val="uk-UA"/>
              </w:rPr>
              <w:t>Організатори</w:t>
            </w:r>
          </w:p>
          <w:p w:rsidR="00DF4924" w:rsidRPr="002E78CC"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rPr>
            </w:pP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Pr="00F00321"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rPr>
            </w:pPr>
            <w:r w:rsidRPr="00F00321">
              <w:rPr>
                <w:rFonts w:ascii="Times New Roman" w:hAnsi="Times New Roman" w:cs="Times New Roman"/>
                <w:bCs/>
                <w:iCs/>
                <w:sz w:val="28"/>
                <w:szCs w:val="28"/>
                <w:lang w:val="uk-UA"/>
              </w:rPr>
              <w:t>55</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DF4924" w:rsidP="00765935">
            <w:pPr>
              <w:shd w:val="clear" w:color="auto" w:fill="FFFFFF"/>
              <w:autoSpaceDE w:val="0"/>
              <w:autoSpaceDN w:val="0"/>
              <w:adjustRightInd w:val="0"/>
              <w:spacing w:after="0"/>
              <w:jc w:val="center"/>
              <w:rPr>
                <w:rFonts w:ascii="Times New Roman" w:hAnsi="Times New Roman" w:cs="Times New Roman"/>
                <w:bCs/>
                <w:iCs/>
                <w:sz w:val="28"/>
                <w:szCs w:val="28"/>
              </w:rPr>
            </w:pPr>
            <w:r w:rsidRPr="00DF4924">
              <w:rPr>
                <w:rFonts w:ascii="Times New Roman" w:hAnsi="Times New Roman" w:cs="Times New Roman"/>
                <w:bCs/>
                <w:iCs/>
                <w:sz w:val="28"/>
                <w:szCs w:val="28"/>
                <w:lang w:val="uk-UA"/>
              </w:rPr>
              <w:t>«</w:t>
            </w:r>
            <w:r w:rsidR="00F00321">
              <w:rPr>
                <w:rFonts w:ascii="Times New Roman" w:hAnsi="Times New Roman" w:cs="Times New Roman"/>
                <w:bCs/>
                <w:iCs/>
                <w:sz w:val="28"/>
                <w:szCs w:val="28"/>
                <w:lang w:val="uk-UA"/>
              </w:rPr>
              <w:t>Шевченка читають всі</w:t>
            </w:r>
            <w:r w:rsidRPr="00DF4924">
              <w:rPr>
                <w:rFonts w:ascii="Times New Roman" w:hAnsi="Times New Roman" w:cs="Times New Roman"/>
                <w:bCs/>
                <w:iCs/>
                <w:sz w:val="28"/>
                <w:szCs w:val="28"/>
              </w:rPr>
              <w:t>»</w:t>
            </w:r>
          </w:p>
          <w:p w:rsidR="00DF4924" w:rsidRPr="00DF4924" w:rsidRDefault="00DF4924" w:rsidP="00765935">
            <w:pPr>
              <w:shd w:val="clear" w:color="auto" w:fill="FFFFFF"/>
              <w:autoSpaceDE w:val="0"/>
              <w:autoSpaceDN w:val="0"/>
              <w:adjustRightInd w:val="0"/>
              <w:spacing w:after="0"/>
              <w:jc w:val="center"/>
              <w:rPr>
                <w:rFonts w:ascii="Times New Roman" w:hAnsi="Times New Roman" w:cs="Times New Roman"/>
                <w:bCs/>
                <w:iCs/>
                <w:sz w:val="28"/>
                <w:szCs w:val="28"/>
              </w:rPr>
            </w:pP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DF4924" w:rsidP="00765935">
            <w:pPr>
              <w:shd w:val="clear" w:color="auto" w:fill="FFFFFF"/>
              <w:autoSpaceDE w:val="0"/>
              <w:autoSpaceDN w:val="0"/>
              <w:adjustRightInd w:val="0"/>
              <w:spacing w:after="0"/>
              <w:jc w:val="center"/>
              <w:rPr>
                <w:rFonts w:ascii="Times New Roman" w:hAnsi="Times New Roman" w:cs="Times New Roman"/>
                <w:bCs/>
                <w:iCs/>
                <w:sz w:val="28"/>
                <w:szCs w:val="28"/>
              </w:rPr>
            </w:pPr>
            <w:r w:rsidRPr="00DF4924">
              <w:rPr>
                <w:rFonts w:ascii="Times New Roman" w:hAnsi="Times New Roman" w:cs="Times New Roman"/>
                <w:bCs/>
                <w:iCs/>
                <w:sz w:val="28"/>
                <w:szCs w:val="28"/>
              </w:rPr>
              <w:t>Книжкова виставка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rPr>
            </w:pPr>
            <w:r>
              <w:rPr>
                <w:rFonts w:ascii="Times New Roman" w:hAnsi="Times New Roman" w:cs="Times New Roman"/>
                <w:bCs/>
                <w:iCs/>
                <w:sz w:val="28"/>
                <w:szCs w:val="28"/>
                <w:lang w:val="uk-UA"/>
              </w:rPr>
              <w:t>березень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DF4924"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ЦРБ</w:t>
            </w: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Pr="00F00321" w:rsidRDefault="00F00321" w:rsidP="00AA00B2">
            <w:pPr>
              <w:shd w:val="clear" w:color="auto" w:fill="FFFFFF"/>
              <w:autoSpaceDE w:val="0"/>
              <w:autoSpaceDN w:val="0"/>
              <w:adjustRightInd w:val="0"/>
              <w:spacing w:after="0"/>
              <w:jc w:val="center"/>
              <w:rPr>
                <w:rFonts w:ascii="Times New Roman" w:hAnsi="Times New Roman" w:cs="Times New Roman"/>
                <w:bCs/>
                <w:iCs/>
                <w:sz w:val="28"/>
                <w:szCs w:val="28"/>
              </w:rPr>
            </w:pPr>
            <w:r w:rsidRPr="00F00321">
              <w:rPr>
                <w:rFonts w:ascii="Times New Roman" w:hAnsi="Times New Roman" w:cs="Times New Roman"/>
                <w:bCs/>
                <w:iCs/>
                <w:sz w:val="28"/>
                <w:szCs w:val="28"/>
                <w:lang w:val="uk-UA"/>
              </w:rPr>
              <w:t>56</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DF4924" w:rsidP="00F00321">
            <w:pPr>
              <w:shd w:val="clear" w:color="auto" w:fill="FFFFFF"/>
              <w:autoSpaceDE w:val="0"/>
              <w:autoSpaceDN w:val="0"/>
              <w:adjustRightInd w:val="0"/>
              <w:spacing w:after="0"/>
              <w:jc w:val="center"/>
              <w:rPr>
                <w:rFonts w:ascii="Times New Roman" w:hAnsi="Times New Roman" w:cs="Times New Roman"/>
                <w:bCs/>
                <w:iCs/>
                <w:sz w:val="28"/>
                <w:szCs w:val="28"/>
                <w:lang w:val="uk-UA"/>
              </w:rPr>
            </w:pPr>
            <w:r w:rsidRPr="00DF4924">
              <w:rPr>
                <w:rFonts w:ascii="Times New Roman" w:hAnsi="Times New Roman" w:cs="Times New Roman"/>
                <w:bCs/>
                <w:iCs/>
                <w:sz w:val="28"/>
                <w:szCs w:val="28"/>
              </w:rPr>
              <w:t xml:space="preserve"> «</w:t>
            </w:r>
            <w:r w:rsidR="00F00321">
              <w:rPr>
                <w:rFonts w:ascii="Times New Roman" w:eastAsia="Times New Roman" w:hAnsi="Times New Roman" w:cs="Times New Roman"/>
                <w:sz w:val="28"/>
                <w:szCs w:val="28"/>
                <w:lang w:val="uk-UA" w:eastAsia="uk-UA"/>
              </w:rPr>
              <w:t>Вічний, як народ</w:t>
            </w:r>
            <w:r w:rsidRPr="00DF4924">
              <w:rPr>
                <w:rFonts w:ascii="Times New Roman" w:eastAsia="Times New Roman" w:hAnsi="Times New Roman" w:cs="Times New Roman"/>
                <w:sz w:val="28"/>
                <w:szCs w:val="28"/>
                <w:lang w:val="uk-UA" w:eastAsia="uk-UA"/>
              </w:rPr>
              <w:t>»</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AA00B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Літературний вечір</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AA00B2">
            <w:pPr>
              <w:shd w:val="clear" w:color="auto" w:fill="FFFFFF"/>
              <w:autoSpaceDE w:val="0"/>
              <w:autoSpaceDN w:val="0"/>
              <w:adjustRightInd w:val="0"/>
              <w:spacing w:after="0"/>
              <w:jc w:val="center"/>
              <w:rPr>
                <w:rFonts w:ascii="Times New Roman" w:hAnsi="Times New Roman" w:cs="Times New Roman"/>
                <w:bCs/>
                <w:iCs/>
                <w:sz w:val="28"/>
                <w:szCs w:val="28"/>
              </w:rPr>
            </w:pPr>
            <w:r>
              <w:rPr>
                <w:rFonts w:ascii="Times New Roman" w:hAnsi="Times New Roman" w:cs="Times New Roman"/>
                <w:bCs/>
                <w:iCs/>
                <w:sz w:val="28"/>
                <w:szCs w:val="28"/>
                <w:lang w:val="uk-UA"/>
              </w:rPr>
              <w:t>березень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AA00B2">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ЦРБ</w:t>
            </w: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Pr="00F00321"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sidRPr="00F00321">
              <w:rPr>
                <w:rFonts w:ascii="Times New Roman" w:hAnsi="Times New Roman" w:cs="Times New Roman"/>
                <w:bCs/>
                <w:iCs/>
                <w:sz w:val="28"/>
                <w:szCs w:val="28"/>
                <w:lang w:val="uk-UA"/>
              </w:rPr>
              <w:t>57</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2024DD" w:rsidP="00F00321">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w:t>
            </w:r>
            <w:r w:rsidR="00F00321">
              <w:rPr>
                <w:rFonts w:ascii="Times New Roman" w:hAnsi="Times New Roman" w:cs="Times New Roman"/>
                <w:bCs/>
                <w:iCs/>
                <w:sz w:val="28"/>
                <w:szCs w:val="28"/>
                <w:lang w:val="uk-UA"/>
              </w:rPr>
              <w:t>Твори Тараса – України гордість і окраса</w:t>
            </w:r>
            <w:r>
              <w:rPr>
                <w:rFonts w:ascii="Times New Roman" w:hAnsi="Times New Roman" w:cs="Times New Roman"/>
                <w:bCs/>
                <w:iCs/>
                <w:sz w:val="28"/>
                <w:szCs w:val="28"/>
                <w:lang w:val="uk-UA"/>
              </w:rPr>
              <w:t>»</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024DD"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Літературний портрет</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березень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Default="002024DD"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РДБ</w:t>
            </w: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Default="00F00321" w:rsidP="00765935">
            <w:pPr>
              <w:shd w:val="clear" w:color="auto" w:fill="FFFFFF"/>
              <w:autoSpaceDE w:val="0"/>
              <w:autoSpaceDN w:val="0"/>
              <w:adjustRightInd w:val="0"/>
              <w:spacing w:after="0"/>
              <w:jc w:val="center"/>
              <w:rPr>
                <w:rFonts w:ascii="Times New Roman" w:hAnsi="Times New Roman" w:cs="Times New Roman"/>
                <w:bCs/>
                <w:i/>
                <w:iCs/>
                <w:sz w:val="28"/>
                <w:szCs w:val="28"/>
                <w:lang w:val="uk-UA"/>
              </w:rPr>
            </w:pPr>
            <w:r>
              <w:rPr>
                <w:rFonts w:ascii="Times New Roman" w:hAnsi="Times New Roman" w:cs="Times New Roman"/>
                <w:bCs/>
                <w:i/>
                <w:iCs/>
                <w:sz w:val="28"/>
                <w:szCs w:val="28"/>
                <w:lang w:val="uk-UA"/>
              </w:rPr>
              <w:t>58</w:t>
            </w:r>
          </w:p>
          <w:p w:rsidR="00DF4924"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lang w:val="uk-UA"/>
              </w:rPr>
            </w:pP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2024DD" w:rsidP="00F00321">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w:t>
            </w:r>
            <w:r w:rsidR="00F00321">
              <w:rPr>
                <w:rFonts w:ascii="Times New Roman" w:hAnsi="Times New Roman" w:cs="Times New Roman"/>
                <w:bCs/>
                <w:iCs/>
                <w:sz w:val="28"/>
                <w:szCs w:val="28"/>
                <w:lang w:val="uk-UA"/>
              </w:rPr>
              <w:t>І сонцем слово засіяло</w:t>
            </w:r>
            <w:r>
              <w:rPr>
                <w:rFonts w:ascii="Times New Roman" w:hAnsi="Times New Roman" w:cs="Times New Roman"/>
                <w:bCs/>
                <w:iCs/>
                <w:sz w:val="28"/>
                <w:szCs w:val="28"/>
                <w:lang w:val="uk-UA"/>
              </w:rPr>
              <w:t>»</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2024DD"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Поетична акція - експромт</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березень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РДБ</w:t>
            </w:r>
          </w:p>
        </w:tc>
      </w:tr>
      <w:tr w:rsidR="00DF4924" w:rsidRPr="002E78CC" w:rsidTr="00CA443E">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F4924" w:rsidRDefault="00F00321" w:rsidP="00765935">
            <w:pPr>
              <w:shd w:val="clear" w:color="auto" w:fill="FFFFFF"/>
              <w:autoSpaceDE w:val="0"/>
              <w:autoSpaceDN w:val="0"/>
              <w:adjustRightInd w:val="0"/>
              <w:spacing w:after="0"/>
              <w:jc w:val="center"/>
              <w:rPr>
                <w:rFonts w:ascii="Times New Roman" w:hAnsi="Times New Roman" w:cs="Times New Roman"/>
                <w:bCs/>
                <w:i/>
                <w:iCs/>
                <w:sz w:val="28"/>
                <w:szCs w:val="28"/>
                <w:lang w:val="uk-UA"/>
              </w:rPr>
            </w:pPr>
            <w:r>
              <w:rPr>
                <w:rFonts w:ascii="Times New Roman" w:hAnsi="Times New Roman" w:cs="Times New Roman"/>
                <w:bCs/>
                <w:i/>
                <w:iCs/>
                <w:sz w:val="28"/>
                <w:szCs w:val="28"/>
                <w:lang w:val="uk-UA"/>
              </w:rPr>
              <w:t>59</w:t>
            </w:r>
          </w:p>
          <w:p w:rsidR="00DF4924" w:rsidRDefault="00DF4924" w:rsidP="00765935">
            <w:pPr>
              <w:shd w:val="clear" w:color="auto" w:fill="FFFFFF"/>
              <w:autoSpaceDE w:val="0"/>
              <w:autoSpaceDN w:val="0"/>
              <w:adjustRightInd w:val="0"/>
              <w:spacing w:after="0"/>
              <w:jc w:val="center"/>
              <w:rPr>
                <w:rFonts w:ascii="Times New Roman" w:hAnsi="Times New Roman" w:cs="Times New Roman"/>
                <w:bCs/>
                <w:i/>
                <w:iCs/>
                <w:sz w:val="28"/>
                <w:szCs w:val="28"/>
                <w:lang w:val="uk-UA"/>
              </w:rPr>
            </w:pP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796A4F"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«Незнаний Шевченко»</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796A4F" w:rsidRDefault="00796A4F"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rPr>
              <w:t xml:space="preserve">Книжкова </w:t>
            </w:r>
            <w:r>
              <w:rPr>
                <w:rFonts w:ascii="Times New Roman" w:hAnsi="Times New Roman" w:cs="Times New Roman"/>
                <w:bCs/>
                <w:iCs/>
                <w:sz w:val="28"/>
                <w:szCs w:val="28"/>
                <w:lang w:val="uk-UA"/>
              </w:rPr>
              <w:t>виставка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P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березень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F4924" w:rsidRDefault="00F00321" w:rsidP="00765935">
            <w:pPr>
              <w:shd w:val="clear" w:color="auto" w:fill="FFFFFF"/>
              <w:autoSpaceDE w:val="0"/>
              <w:autoSpaceDN w:val="0"/>
              <w:adjustRightInd w:val="0"/>
              <w:spacing w:after="0"/>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Бібілотека – філія с. Новоборове</w:t>
            </w:r>
          </w:p>
        </w:tc>
      </w:tr>
    </w:tbl>
    <w:p w:rsidR="00143A39" w:rsidRPr="002E78CC" w:rsidRDefault="00143A39" w:rsidP="00765935">
      <w:pPr>
        <w:shd w:val="clear" w:color="auto" w:fill="FFFFFF"/>
        <w:autoSpaceDE w:val="0"/>
        <w:autoSpaceDN w:val="0"/>
        <w:adjustRightInd w:val="0"/>
        <w:spacing w:after="0"/>
        <w:rPr>
          <w:rFonts w:ascii="Times New Roman" w:hAnsi="Times New Roman" w:cs="Times New Roman"/>
          <w:bCs/>
          <w:i/>
          <w:iCs/>
          <w:sz w:val="28"/>
          <w:szCs w:val="28"/>
          <w:lang w:val="uk-UA"/>
        </w:rPr>
      </w:pPr>
    </w:p>
    <w:p w:rsidR="008F75B2" w:rsidRPr="002E78CC" w:rsidRDefault="008F75B2" w:rsidP="00765935">
      <w:pPr>
        <w:shd w:val="clear" w:color="auto" w:fill="FFFFFF"/>
        <w:autoSpaceDE w:val="0"/>
        <w:autoSpaceDN w:val="0"/>
        <w:adjustRightInd w:val="0"/>
        <w:spacing w:after="0"/>
        <w:jc w:val="center"/>
        <w:rPr>
          <w:rFonts w:ascii="Times New Roman" w:hAnsi="Times New Roman" w:cs="Times New Roman"/>
          <w:b/>
          <w:bCs/>
          <w:i/>
          <w:iCs/>
          <w:sz w:val="28"/>
          <w:szCs w:val="28"/>
          <w:lang w:val="uk-UA"/>
        </w:rPr>
      </w:pPr>
    </w:p>
    <w:tbl>
      <w:tblPr>
        <w:tblW w:w="14283" w:type="dxa"/>
        <w:shd w:val="clear" w:color="auto" w:fill="FFFFFF"/>
        <w:tblCellMar>
          <w:left w:w="0" w:type="dxa"/>
          <w:right w:w="0" w:type="dxa"/>
        </w:tblCellMar>
        <w:tblLook w:val="04A0" w:firstRow="1" w:lastRow="0" w:firstColumn="1" w:lastColumn="0" w:noHBand="0" w:noVBand="1"/>
      </w:tblPr>
      <w:tblGrid>
        <w:gridCol w:w="700"/>
        <w:gridCol w:w="3803"/>
        <w:gridCol w:w="3347"/>
        <w:gridCol w:w="1891"/>
        <w:gridCol w:w="4542"/>
      </w:tblGrid>
      <w:tr w:rsidR="00796A4F" w:rsidRPr="002E78CC" w:rsidTr="00F00321">
        <w:tc>
          <w:tcPr>
            <w:tcW w:w="14283" w:type="dxa"/>
            <w:gridSpan w:val="5"/>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796A4F"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796A4F">
              <w:rPr>
                <w:rFonts w:ascii="Times New Roman" w:eastAsia="Times New Roman" w:hAnsi="Times New Roman" w:cs="Times New Roman"/>
                <w:b/>
                <w:bCs/>
                <w:color w:val="000000"/>
                <w:sz w:val="28"/>
                <w:szCs w:val="28"/>
                <w:lang w:val="uk-UA" w:eastAsia="ru-RU"/>
              </w:rPr>
              <w:t xml:space="preserve">Краєзнавча </w:t>
            </w:r>
            <w:r>
              <w:rPr>
                <w:rFonts w:ascii="Times New Roman" w:eastAsia="Times New Roman" w:hAnsi="Times New Roman" w:cs="Times New Roman"/>
                <w:b/>
                <w:bCs/>
                <w:color w:val="000000"/>
                <w:sz w:val="28"/>
                <w:szCs w:val="28"/>
                <w:lang w:val="uk-UA" w:eastAsia="ru-RU"/>
              </w:rPr>
              <w:t>робота бібліотек</w:t>
            </w: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Форма</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926DB7"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hAnsi="Times New Roman" w:cs="Times New Roman"/>
                <w:b/>
                <w:bCs/>
                <w:sz w:val="28"/>
                <w:szCs w:val="28"/>
                <w:lang w:val="uk-UA" w:eastAsia="ru-RU"/>
              </w:rPr>
              <w:t>Термін</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Організатори</w:t>
            </w: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60</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eastAsia="ru-RU"/>
              </w:rPr>
              <w:t>«</w:t>
            </w:r>
            <w:r w:rsidR="00F00321">
              <w:rPr>
                <w:rFonts w:ascii="Times New Roman" w:eastAsia="Times New Roman" w:hAnsi="Times New Roman" w:cs="Times New Roman"/>
                <w:sz w:val="28"/>
                <w:szCs w:val="28"/>
                <w:lang w:val="uk-UA" w:eastAsia="ru-RU"/>
              </w:rPr>
              <w:t>Видатні земляки району</w:t>
            </w:r>
            <w:r w:rsidRPr="002E78CC">
              <w:rPr>
                <w:rFonts w:ascii="Times New Roman" w:eastAsia="Times New Roman" w:hAnsi="Times New Roman" w:cs="Times New Roman"/>
                <w:sz w:val="28"/>
                <w:szCs w:val="28"/>
                <w:lang w:eastAsia="ru-RU"/>
              </w:rPr>
              <w:t xml:space="preserve">» </w:t>
            </w:r>
          </w:p>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Година цікавого факту</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березень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ЦРБ</w:t>
            </w: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96A4F" w:rsidRPr="00796A4F" w:rsidRDefault="00796A4F" w:rsidP="00F00321">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F00321">
              <w:rPr>
                <w:rFonts w:ascii="Times New Roman" w:eastAsia="Times New Roman" w:hAnsi="Times New Roman" w:cs="Times New Roman"/>
                <w:sz w:val="28"/>
                <w:szCs w:val="28"/>
                <w:lang w:val="uk-UA" w:eastAsia="ru-RU"/>
              </w:rPr>
              <w:t>Дні і роки: історія кроки</w:t>
            </w:r>
            <w:r>
              <w:rPr>
                <w:rFonts w:ascii="Times New Roman" w:eastAsia="Times New Roman" w:hAnsi="Times New Roman" w:cs="Times New Roman"/>
                <w:sz w:val="28"/>
                <w:szCs w:val="28"/>
                <w:lang w:val="uk-UA" w:eastAsia="ru-RU"/>
              </w:rPr>
              <w:t>»</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Інформ – візитка краю</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березень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96A4F"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ЦРБ</w:t>
            </w:r>
          </w:p>
        </w:tc>
      </w:tr>
      <w:tr w:rsidR="00796A4F" w:rsidRPr="002E78CC" w:rsidTr="00F00321">
        <w:trPr>
          <w:trHeight w:val="395"/>
        </w:trPr>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62</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F00321">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eastAsia="ru-RU"/>
              </w:rPr>
              <w:t xml:space="preserve"> «</w:t>
            </w:r>
            <w:r w:rsidR="00F00321">
              <w:rPr>
                <w:rFonts w:ascii="Times New Roman" w:eastAsia="Times New Roman" w:hAnsi="Times New Roman" w:cs="Times New Roman"/>
                <w:sz w:val="28"/>
                <w:szCs w:val="28"/>
                <w:lang w:val="uk-UA" w:eastAsia="ru-RU"/>
              </w:rPr>
              <w:t>Місто, яке ми любимо</w:t>
            </w:r>
            <w:r w:rsidRPr="002E78CC">
              <w:rPr>
                <w:rFonts w:ascii="Times New Roman" w:eastAsia="Times New Roman" w:hAnsi="Times New Roman" w:cs="Times New Roman"/>
                <w:sz w:val="28"/>
                <w:szCs w:val="28"/>
                <w:lang w:eastAsia="ru-RU"/>
              </w:rPr>
              <w:t>»</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F00321"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Краєзнавчий калейдоскоп</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квітень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РДБ</w:t>
            </w:r>
          </w:p>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63</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F00321">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eastAsia="ru-RU"/>
              </w:rPr>
              <w:t xml:space="preserve"> </w:t>
            </w:r>
            <w:r w:rsidRPr="002E78CC">
              <w:rPr>
                <w:rFonts w:ascii="Times New Roman" w:hAnsi="Times New Roman" w:cs="Times New Roman"/>
                <w:color w:val="000000"/>
                <w:sz w:val="28"/>
                <w:szCs w:val="28"/>
              </w:rPr>
              <w:t>«</w:t>
            </w:r>
            <w:r w:rsidR="00F00321">
              <w:rPr>
                <w:rFonts w:ascii="Times New Roman" w:hAnsi="Times New Roman" w:cs="Times New Roman"/>
                <w:color w:val="000000"/>
                <w:sz w:val="28"/>
                <w:szCs w:val="28"/>
                <w:lang w:val="uk-UA"/>
              </w:rPr>
              <w:t>Відкрий для себе рідне місто</w:t>
            </w:r>
            <w:r w:rsidRPr="002E78CC">
              <w:rPr>
                <w:rFonts w:ascii="Times New Roman" w:hAnsi="Times New Roman" w:cs="Times New Roman"/>
                <w:color w:val="000000"/>
                <w:sz w:val="28"/>
                <w:szCs w:val="28"/>
              </w:rPr>
              <w:t>»,</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F00321"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Віртуальна мандрівка</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F00321"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квітень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F00321"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РДБ</w:t>
            </w:r>
          </w:p>
        </w:tc>
      </w:tr>
      <w:tr w:rsidR="00796A4F" w:rsidRPr="002E78CC" w:rsidTr="00F00321">
        <w:trPr>
          <w:trHeight w:val="1414"/>
        </w:trPr>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445DD2"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64</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eastAsia="ru-RU"/>
              </w:rPr>
              <w:t xml:space="preserve"> «Славетні імена в історії міста»</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445DD2"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І</w:t>
            </w:r>
            <w:r w:rsidR="00796A4F" w:rsidRPr="002E78CC">
              <w:rPr>
                <w:rFonts w:ascii="Times New Roman" w:hAnsi="Times New Roman" w:cs="Times New Roman"/>
                <w:sz w:val="28"/>
                <w:szCs w:val="28"/>
                <w:lang w:eastAsia="ru-RU"/>
              </w:rPr>
              <w:t>сторико-краєзнавчий пазл</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445DD2"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квітень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445DD2">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 філія с. </w:t>
            </w:r>
            <w:r w:rsidR="00445DD2">
              <w:rPr>
                <w:rFonts w:ascii="Times New Roman" w:eastAsia="Times New Roman" w:hAnsi="Times New Roman" w:cs="Times New Roman"/>
                <w:sz w:val="28"/>
                <w:szCs w:val="28"/>
                <w:lang w:val="uk-UA" w:eastAsia="ru-RU"/>
              </w:rPr>
              <w:t>Нижньопокровка</w:t>
            </w: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65</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02315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2E78CC">
              <w:rPr>
                <w:rFonts w:ascii="Times New Roman" w:eastAsia="Times New Roman" w:hAnsi="Times New Roman" w:cs="Times New Roman"/>
                <w:sz w:val="28"/>
                <w:szCs w:val="28"/>
                <w:lang w:eastAsia="ru-RU"/>
              </w:rPr>
              <w:t xml:space="preserve">  «Нові матеріали про рідний край»</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val="uk-UA" w:eastAsia="ru-RU"/>
              </w:rPr>
              <w:t xml:space="preserve"> Виставка- реклама</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травень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B2564C">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філія с. </w:t>
            </w:r>
            <w:r w:rsidR="00B2564C">
              <w:rPr>
                <w:rFonts w:ascii="Times New Roman" w:eastAsia="Times New Roman" w:hAnsi="Times New Roman" w:cs="Times New Roman"/>
                <w:sz w:val="28"/>
                <w:szCs w:val="28"/>
                <w:lang w:val="uk-UA" w:eastAsia="ru-RU"/>
              </w:rPr>
              <w:t>Курячівка</w:t>
            </w: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66</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96A4F">
            <w:pPr>
              <w:pStyle w:val="4"/>
              <w:shd w:val="clear" w:color="auto" w:fill="FFFFFF"/>
              <w:spacing w:before="0"/>
              <w:jc w:val="both"/>
              <w:rPr>
                <w:rFonts w:ascii="Times New Roman" w:eastAsia="Times New Roman" w:hAnsi="Times New Roman" w:cs="Times New Roman"/>
                <w:b w:val="0"/>
                <w:i w:val="0"/>
                <w:sz w:val="28"/>
                <w:szCs w:val="28"/>
                <w:lang w:eastAsia="ru-RU"/>
              </w:rPr>
            </w:pPr>
            <w:r w:rsidRPr="002E78CC">
              <w:rPr>
                <w:rFonts w:ascii="Times New Roman" w:eastAsia="Times New Roman" w:hAnsi="Times New Roman" w:cs="Times New Roman"/>
                <w:sz w:val="28"/>
                <w:szCs w:val="28"/>
                <w:lang w:val="uk-UA" w:eastAsia="ru-RU"/>
              </w:rPr>
              <w:t xml:space="preserve"> </w:t>
            </w:r>
            <w:r w:rsidRPr="002E78CC">
              <w:rPr>
                <w:rFonts w:ascii="Times New Roman" w:eastAsia="Times New Roman" w:hAnsi="Times New Roman" w:cs="Times New Roman"/>
                <w:b w:val="0"/>
                <w:i w:val="0"/>
                <w:color w:val="auto"/>
                <w:sz w:val="28"/>
                <w:szCs w:val="28"/>
                <w:lang w:val="uk-UA" w:eastAsia="ru-RU"/>
              </w:rPr>
              <w:t xml:space="preserve"> "Наше </w:t>
            </w:r>
            <w:r>
              <w:rPr>
                <w:rFonts w:ascii="Times New Roman" w:eastAsia="Times New Roman" w:hAnsi="Times New Roman" w:cs="Times New Roman"/>
                <w:b w:val="0"/>
                <w:i w:val="0"/>
                <w:color w:val="auto"/>
                <w:sz w:val="28"/>
                <w:szCs w:val="28"/>
                <w:lang w:val="uk-UA" w:eastAsia="ru-RU"/>
              </w:rPr>
              <w:t>село</w:t>
            </w:r>
            <w:r w:rsidRPr="002E78CC">
              <w:rPr>
                <w:rFonts w:ascii="Times New Roman" w:eastAsia="Times New Roman" w:hAnsi="Times New Roman" w:cs="Times New Roman"/>
                <w:b w:val="0"/>
                <w:i w:val="0"/>
                <w:color w:val="auto"/>
                <w:sz w:val="28"/>
                <w:szCs w:val="28"/>
                <w:lang w:val="uk-UA" w:eastAsia="ru-RU"/>
              </w:rPr>
              <w:t xml:space="preserve"> колись і тепер"</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9B2446">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796A4F" w:rsidRPr="002E78CC">
              <w:rPr>
                <w:rFonts w:ascii="Times New Roman" w:eastAsia="Times New Roman" w:hAnsi="Times New Roman" w:cs="Times New Roman"/>
                <w:sz w:val="28"/>
                <w:szCs w:val="28"/>
                <w:lang w:val="uk-UA" w:eastAsia="ru-RU"/>
              </w:rPr>
              <w:t>раєзнавчий екскурс</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B2564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травень</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 філія с. </w:t>
            </w:r>
            <w:r w:rsidR="00B2564C">
              <w:rPr>
                <w:rFonts w:ascii="Times New Roman" w:eastAsia="Times New Roman" w:hAnsi="Times New Roman" w:cs="Times New Roman"/>
                <w:sz w:val="28"/>
                <w:szCs w:val="28"/>
                <w:lang w:val="uk-UA" w:eastAsia="ru-RU"/>
              </w:rPr>
              <w:t>Проїждже</w:t>
            </w:r>
          </w:p>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p>
        </w:tc>
      </w:tr>
      <w:tr w:rsidR="00796A4F" w:rsidRPr="002E78CC" w:rsidTr="00F00321">
        <w:tc>
          <w:tcPr>
            <w:tcW w:w="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67</w:t>
            </w:r>
          </w:p>
        </w:tc>
        <w:tc>
          <w:tcPr>
            <w:tcW w:w="38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02315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val="uk-UA" w:eastAsia="ru-RU"/>
              </w:rPr>
              <w:t>“Історія краю на сторінках книг»</w:t>
            </w:r>
          </w:p>
        </w:tc>
        <w:tc>
          <w:tcPr>
            <w:tcW w:w="3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hAnsi="Times New Roman" w:cs="Times New Roman"/>
                <w:sz w:val="28"/>
                <w:szCs w:val="28"/>
                <w:lang w:val="uk-UA" w:eastAsia="ru-RU"/>
              </w:rPr>
              <w:t>Виставка-вернісаж</w:t>
            </w:r>
          </w:p>
        </w:tc>
        <w:tc>
          <w:tcPr>
            <w:tcW w:w="18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B2564C" w:rsidP="0076593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травень</w:t>
            </w:r>
            <w:r w:rsidR="00796A4F" w:rsidRPr="002E78CC">
              <w:rPr>
                <w:rFonts w:ascii="Times New Roman" w:eastAsia="Times New Roman" w:hAnsi="Times New Roman" w:cs="Times New Roman"/>
                <w:sz w:val="28"/>
                <w:szCs w:val="28"/>
                <w:lang w:eastAsia="ru-RU"/>
              </w:rPr>
              <w:t xml:space="preserve"> </w:t>
            </w:r>
          </w:p>
        </w:tc>
        <w:tc>
          <w:tcPr>
            <w:tcW w:w="45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6A4F" w:rsidRPr="002E78CC" w:rsidRDefault="00796A4F" w:rsidP="00B2564C">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філія с. </w:t>
            </w:r>
            <w:r w:rsidR="00B2564C">
              <w:rPr>
                <w:rFonts w:ascii="Times New Roman" w:eastAsia="Times New Roman" w:hAnsi="Times New Roman" w:cs="Times New Roman"/>
                <w:sz w:val="28"/>
                <w:szCs w:val="28"/>
                <w:lang w:val="uk-UA" w:eastAsia="ru-RU"/>
              </w:rPr>
              <w:t>Лиман</w:t>
            </w:r>
          </w:p>
        </w:tc>
      </w:tr>
    </w:tbl>
    <w:p w:rsidR="007F4E61" w:rsidRPr="002E78CC" w:rsidRDefault="00E0500A" w:rsidP="00765935">
      <w:pPr>
        <w:pStyle w:val="a7"/>
        <w:shd w:val="clear" w:color="auto" w:fill="FFFFFF"/>
        <w:jc w:val="center"/>
        <w:rPr>
          <w:rFonts w:ascii="Times New Roman" w:hAnsi="Times New Roman" w:cs="Times New Roman"/>
          <w:b/>
          <w:sz w:val="28"/>
          <w:szCs w:val="28"/>
          <w:lang w:val="uk-UA" w:eastAsia="ru-RU"/>
        </w:rPr>
      </w:pPr>
      <w:r w:rsidRPr="002E78CC">
        <w:rPr>
          <w:rFonts w:ascii="Times New Roman" w:eastAsia="Times New Roman" w:hAnsi="Times New Roman" w:cs="Times New Roman"/>
          <w:b/>
          <w:sz w:val="28"/>
          <w:szCs w:val="28"/>
          <w:lang w:val="uk-UA" w:eastAsia="ru-RU"/>
        </w:rPr>
        <w:t> </w:t>
      </w:r>
      <w:r w:rsidR="007F4E61" w:rsidRPr="002E78CC">
        <w:rPr>
          <w:rFonts w:ascii="Times New Roman" w:hAnsi="Times New Roman" w:cs="Times New Roman"/>
          <w:b/>
          <w:sz w:val="28"/>
          <w:szCs w:val="28"/>
          <w:lang w:eastAsia="ru-RU"/>
        </w:rPr>
        <w:t>Євроінтеграція, НАТО</w:t>
      </w:r>
      <w:r w:rsidR="007F4E61" w:rsidRPr="002E78CC">
        <w:rPr>
          <w:rFonts w:ascii="Times New Roman" w:hAnsi="Times New Roman" w:cs="Times New Roman"/>
          <w:b/>
          <w:sz w:val="28"/>
          <w:szCs w:val="28"/>
          <w:lang w:val="uk-UA" w:eastAsia="ru-RU"/>
        </w:rPr>
        <w:t>,</w:t>
      </w:r>
      <w:r w:rsidR="007F4E61" w:rsidRPr="002E78CC">
        <w:rPr>
          <w:rFonts w:ascii="Times New Roman" w:hAnsi="Times New Roman" w:cs="Times New Roman"/>
          <w:b/>
          <w:sz w:val="28"/>
          <w:szCs w:val="28"/>
        </w:rPr>
        <w:t xml:space="preserve"> </w:t>
      </w:r>
      <w:r w:rsidR="007F4E61" w:rsidRPr="002E78CC">
        <w:rPr>
          <w:rFonts w:ascii="Times New Roman" w:hAnsi="Times New Roman" w:cs="Times New Roman"/>
          <w:b/>
          <w:sz w:val="28"/>
          <w:szCs w:val="28"/>
          <w:lang w:val="uk-UA" w:eastAsia="ru-RU"/>
        </w:rPr>
        <w:t>до Дня Європи (21.05)</w:t>
      </w:r>
    </w:p>
    <w:p w:rsidR="00A3354E" w:rsidRPr="00A3354E" w:rsidRDefault="007F4E61" w:rsidP="00D5103C">
      <w:pPr>
        <w:pStyle w:val="a7"/>
        <w:shd w:val="clear" w:color="auto" w:fill="FFFFFF"/>
        <w:rPr>
          <w:lang w:val="uk-UA" w:eastAsia="ru-RU"/>
        </w:rPr>
      </w:pPr>
      <w:r w:rsidRPr="002E78CC">
        <w:rPr>
          <w:rFonts w:ascii="Times New Roman" w:hAnsi="Times New Roman" w:cs="Times New Roman"/>
          <w:b/>
          <w:sz w:val="28"/>
          <w:szCs w:val="28"/>
          <w:lang w:eastAsia="ru-RU"/>
        </w:rPr>
        <w:t> </w:t>
      </w:r>
    </w:p>
    <w:tbl>
      <w:tblPr>
        <w:tblpPr w:leftFromText="180" w:rightFromText="180" w:vertAnchor="text" w:horzAnchor="margin" w:tblpY="99"/>
        <w:tblW w:w="14283" w:type="dxa"/>
        <w:shd w:val="clear" w:color="auto" w:fill="FFFFFF"/>
        <w:tblCellMar>
          <w:left w:w="0" w:type="dxa"/>
          <w:right w:w="0" w:type="dxa"/>
        </w:tblCellMar>
        <w:tblLook w:val="04A0" w:firstRow="1" w:lastRow="0" w:firstColumn="1" w:lastColumn="0" w:noHBand="0" w:noVBand="1"/>
      </w:tblPr>
      <w:tblGrid>
        <w:gridCol w:w="661"/>
        <w:gridCol w:w="3502"/>
        <w:gridCol w:w="3620"/>
        <w:gridCol w:w="1891"/>
        <w:gridCol w:w="4609"/>
      </w:tblGrid>
      <w:tr w:rsidR="00DD581D" w:rsidRPr="002E78CC" w:rsidTr="00B2564C">
        <w:tc>
          <w:tcPr>
            <w:tcW w:w="6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BA6B1E">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w:t>
            </w:r>
          </w:p>
          <w:p w:rsidR="00DD581D" w:rsidRPr="002E78CC" w:rsidRDefault="00DD581D" w:rsidP="00BA6B1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b/>
                <w:sz w:val="28"/>
                <w:szCs w:val="28"/>
                <w:lang w:val="uk-UA" w:eastAsia="ru-RU"/>
              </w:rPr>
              <w:t>п/п</w:t>
            </w:r>
          </w:p>
        </w:tc>
        <w:tc>
          <w:tcPr>
            <w:tcW w:w="350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BA6B1E">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Напрямок та зміст роботи</w:t>
            </w:r>
          </w:p>
        </w:tc>
        <w:tc>
          <w:tcPr>
            <w:tcW w:w="362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BA6B1E">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Форма</w:t>
            </w:r>
          </w:p>
        </w:tc>
        <w:tc>
          <w:tcPr>
            <w:tcW w:w="189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BA6B1E">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час проведення</w:t>
            </w:r>
          </w:p>
        </w:tc>
        <w:tc>
          <w:tcPr>
            <w:tcW w:w="460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BA6B1E">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Організатори</w:t>
            </w:r>
          </w:p>
        </w:tc>
      </w:tr>
      <w:tr w:rsidR="00DD581D" w:rsidRPr="002E78CC" w:rsidTr="00B2564C">
        <w:trPr>
          <w:trHeight w:val="60"/>
        </w:trPr>
        <w:tc>
          <w:tcPr>
            <w:tcW w:w="66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B2564C"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68</w:t>
            </w:r>
          </w:p>
        </w:tc>
        <w:tc>
          <w:tcPr>
            <w:tcW w:w="35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DD581D" w:rsidP="00A3354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A3354E">
              <w:rPr>
                <w:rFonts w:ascii="Times New Roman" w:hAnsi="Times New Roman" w:cs="Times New Roman"/>
                <w:sz w:val="28"/>
                <w:szCs w:val="28"/>
                <w:lang w:val="uk-UA" w:eastAsia="ru-RU"/>
              </w:rPr>
              <w:t>Європа: освіта, робота, відпочинок</w:t>
            </w:r>
            <w:r w:rsidRPr="002E78CC">
              <w:rPr>
                <w:rFonts w:ascii="Times New Roman" w:hAnsi="Times New Roman" w:cs="Times New Roman"/>
                <w:sz w:val="28"/>
                <w:szCs w:val="28"/>
                <w:lang w:val="uk-UA" w:eastAsia="ru-RU"/>
              </w:rPr>
              <w:t>»</w:t>
            </w:r>
          </w:p>
        </w:tc>
        <w:tc>
          <w:tcPr>
            <w:tcW w:w="3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color w:val="000000"/>
                <w:sz w:val="28"/>
                <w:szCs w:val="28"/>
                <w:shd w:val="clear" w:color="auto" w:fill="FFFFFF"/>
                <w:lang w:val="uk-UA"/>
              </w:rPr>
              <w:t>Студентський порадник</w:t>
            </w:r>
          </w:p>
        </w:tc>
        <w:tc>
          <w:tcPr>
            <w:tcW w:w="18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D581D" w:rsidRPr="002E78CC"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травень</w:t>
            </w:r>
          </w:p>
        </w:tc>
        <w:tc>
          <w:tcPr>
            <w:tcW w:w="46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DD581D"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DD581D" w:rsidRPr="002E78CC" w:rsidTr="00B2564C">
        <w:trPr>
          <w:trHeight w:val="60"/>
        </w:trPr>
        <w:tc>
          <w:tcPr>
            <w:tcW w:w="66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69</w:t>
            </w:r>
          </w:p>
        </w:tc>
        <w:tc>
          <w:tcPr>
            <w:tcW w:w="35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DD581D" w:rsidP="00A3354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A3354E">
              <w:rPr>
                <w:rFonts w:ascii="Times New Roman" w:hAnsi="Times New Roman" w:cs="Times New Roman"/>
                <w:sz w:val="28"/>
                <w:szCs w:val="28"/>
                <w:lang w:val="uk-UA" w:eastAsia="ru-RU"/>
              </w:rPr>
              <w:t>Почувайся європейцем не тільки географічно</w:t>
            </w:r>
            <w:r>
              <w:rPr>
                <w:rFonts w:ascii="Times New Roman" w:hAnsi="Times New Roman" w:cs="Times New Roman"/>
                <w:sz w:val="28"/>
                <w:szCs w:val="28"/>
                <w:lang w:val="uk-UA" w:eastAsia="ru-RU"/>
              </w:rPr>
              <w:t>»</w:t>
            </w:r>
          </w:p>
        </w:tc>
        <w:tc>
          <w:tcPr>
            <w:tcW w:w="3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A3354E" w:rsidP="00BA6B1E">
            <w:pPr>
              <w:pStyle w:val="a7"/>
              <w:shd w:val="clear" w:color="auto" w:fill="FFFFFF"/>
              <w:jc w:val="center"/>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eastAsia="ru-RU"/>
              </w:rPr>
              <w:t>Ділове коло</w:t>
            </w:r>
          </w:p>
        </w:tc>
        <w:tc>
          <w:tcPr>
            <w:tcW w:w="18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травень</w:t>
            </w:r>
          </w:p>
        </w:tc>
        <w:tc>
          <w:tcPr>
            <w:tcW w:w="46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DD581D" w:rsidRPr="002E78CC" w:rsidTr="00B2564C">
        <w:trPr>
          <w:trHeight w:val="772"/>
        </w:trPr>
        <w:tc>
          <w:tcPr>
            <w:tcW w:w="66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3354E" w:rsidRDefault="00A3354E" w:rsidP="00BA6B1E">
            <w:pPr>
              <w:pStyle w:val="a7"/>
              <w:shd w:val="clear" w:color="auto" w:fill="FFFFFF"/>
              <w:jc w:val="center"/>
              <w:rPr>
                <w:rFonts w:ascii="Times New Roman" w:hAnsi="Times New Roman" w:cs="Times New Roman"/>
                <w:sz w:val="28"/>
                <w:szCs w:val="28"/>
                <w:lang w:val="uk-UA" w:eastAsia="ru-RU"/>
              </w:rPr>
            </w:pPr>
          </w:p>
          <w:p w:rsidR="00A3354E"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70</w:t>
            </w:r>
          </w:p>
          <w:p w:rsidR="00DD581D" w:rsidRPr="002E78CC" w:rsidRDefault="00A3354E" w:rsidP="00A3354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71</w:t>
            </w:r>
          </w:p>
        </w:tc>
        <w:tc>
          <w:tcPr>
            <w:tcW w:w="35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A3354E" w:rsidRDefault="00DD581D" w:rsidP="00BA6B1E">
            <w:pPr>
              <w:jc w:val="center"/>
              <w:rPr>
                <w:rFonts w:ascii="Times New Roman" w:eastAsia="Times New Roman" w:hAnsi="Times New Roman" w:cs="Times New Roman"/>
                <w:sz w:val="28"/>
                <w:szCs w:val="28"/>
                <w:lang w:val="uk-UA" w:eastAsia="ru-RU"/>
              </w:rPr>
            </w:pPr>
            <w:r w:rsidRPr="004777DF">
              <w:rPr>
                <w:rFonts w:ascii="Times New Roman" w:hAnsi="Times New Roman" w:cs="Times New Roman"/>
                <w:sz w:val="28"/>
                <w:szCs w:val="28"/>
                <w:lang w:val="uk-UA" w:eastAsia="ru-RU"/>
              </w:rPr>
              <w:t>«</w:t>
            </w:r>
            <w:r w:rsidRPr="00A3354E">
              <w:rPr>
                <w:rFonts w:ascii="Times New Roman" w:eastAsia="Times New Roman" w:hAnsi="Times New Roman" w:cs="Times New Roman"/>
                <w:sz w:val="28"/>
                <w:szCs w:val="28"/>
                <w:lang w:val="uk-UA" w:eastAsia="ru-RU"/>
              </w:rPr>
              <w:t xml:space="preserve"> </w:t>
            </w:r>
            <w:r w:rsidR="00A3354E" w:rsidRPr="00A3354E">
              <w:rPr>
                <w:rFonts w:ascii="Times New Roman" w:eastAsia="Times New Roman" w:hAnsi="Times New Roman" w:cs="Times New Roman"/>
                <w:sz w:val="28"/>
                <w:szCs w:val="28"/>
                <w:lang w:val="uk-UA" w:eastAsia="ru-RU"/>
              </w:rPr>
              <w:t>Різдвяні традиції Європи</w:t>
            </w:r>
            <w:r w:rsidRPr="00A3354E">
              <w:rPr>
                <w:rFonts w:ascii="Times New Roman" w:eastAsia="Times New Roman" w:hAnsi="Times New Roman" w:cs="Times New Roman"/>
                <w:sz w:val="28"/>
                <w:szCs w:val="28"/>
                <w:lang w:val="uk-UA" w:eastAsia="ru-RU"/>
              </w:rPr>
              <w:t>»</w:t>
            </w:r>
          </w:p>
          <w:p w:rsidR="00DD581D" w:rsidRPr="002E78CC" w:rsidRDefault="004777D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«Європа: зблизька і здалека»</w:t>
            </w:r>
          </w:p>
        </w:tc>
        <w:tc>
          <w:tcPr>
            <w:tcW w:w="3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Default="00A3354E" w:rsidP="00BA6B1E">
            <w:pPr>
              <w:pStyle w:val="a7"/>
              <w:shd w:val="clear" w:color="auto" w:fill="FFFFFF"/>
              <w:jc w:val="center"/>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Інфолрмаційна викладка</w:t>
            </w:r>
          </w:p>
          <w:p w:rsidR="004777DF" w:rsidRDefault="004777DF" w:rsidP="00BA6B1E">
            <w:pPr>
              <w:pStyle w:val="a7"/>
              <w:shd w:val="clear" w:color="auto" w:fill="FFFFFF"/>
              <w:jc w:val="center"/>
              <w:rPr>
                <w:rFonts w:ascii="Times New Roman" w:hAnsi="Times New Roman" w:cs="Times New Roman"/>
                <w:color w:val="000000"/>
                <w:sz w:val="28"/>
                <w:szCs w:val="28"/>
                <w:shd w:val="clear" w:color="auto" w:fill="FFFFFF"/>
                <w:lang w:val="uk-UA"/>
              </w:rPr>
            </w:pPr>
          </w:p>
          <w:p w:rsidR="004777DF" w:rsidRPr="002E78CC" w:rsidRDefault="004777DF" w:rsidP="00BA6B1E">
            <w:pPr>
              <w:pStyle w:val="a7"/>
              <w:shd w:val="clear" w:color="auto" w:fill="FFFFFF"/>
              <w:jc w:val="center"/>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Європейське рандеву</w:t>
            </w:r>
          </w:p>
        </w:tc>
        <w:tc>
          <w:tcPr>
            <w:tcW w:w="18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Default="004777D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w:t>
            </w:r>
            <w:r w:rsidR="00A3354E">
              <w:rPr>
                <w:rFonts w:ascii="Times New Roman" w:hAnsi="Times New Roman" w:cs="Times New Roman"/>
                <w:sz w:val="28"/>
                <w:szCs w:val="28"/>
                <w:lang w:val="uk-UA" w:eastAsia="ru-RU"/>
              </w:rPr>
              <w:t>равень</w:t>
            </w:r>
          </w:p>
          <w:p w:rsidR="004777DF" w:rsidRDefault="004777DF" w:rsidP="00BA6B1E">
            <w:pPr>
              <w:pStyle w:val="a7"/>
              <w:shd w:val="clear" w:color="auto" w:fill="FFFFFF"/>
              <w:jc w:val="center"/>
              <w:rPr>
                <w:rFonts w:ascii="Times New Roman" w:hAnsi="Times New Roman" w:cs="Times New Roman"/>
                <w:sz w:val="28"/>
                <w:szCs w:val="28"/>
                <w:lang w:val="uk-UA" w:eastAsia="ru-RU"/>
              </w:rPr>
            </w:pPr>
          </w:p>
          <w:p w:rsidR="004777DF" w:rsidRPr="002E78CC" w:rsidRDefault="004777D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травень</w:t>
            </w:r>
          </w:p>
        </w:tc>
        <w:tc>
          <w:tcPr>
            <w:tcW w:w="46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p w:rsidR="00A3354E" w:rsidRDefault="00A3354E" w:rsidP="00BA6B1E">
            <w:pPr>
              <w:pStyle w:val="a7"/>
              <w:shd w:val="clear" w:color="auto" w:fill="FFFFFF"/>
              <w:jc w:val="center"/>
              <w:rPr>
                <w:rFonts w:ascii="Times New Roman" w:hAnsi="Times New Roman" w:cs="Times New Roman"/>
                <w:sz w:val="28"/>
                <w:szCs w:val="28"/>
                <w:lang w:val="uk-UA" w:eastAsia="ru-RU"/>
              </w:rPr>
            </w:pPr>
          </w:p>
          <w:p w:rsidR="00A3354E" w:rsidRDefault="00A3354E" w:rsidP="00BA6B1E">
            <w:pPr>
              <w:pStyle w:val="a7"/>
              <w:shd w:val="clear" w:color="auto" w:fill="FFFFFF"/>
              <w:jc w:val="center"/>
              <w:rPr>
                <w:rFonts w:ascii="Times New Roman" w:hAnsi="Times New Roman" w:cs="Times New Roman"/>
                <w:sz w:val="28"/>
                <w:szCs w:val="28"/>
                <w:lang w:val="uk-UA" w:eastAsia="ru-RU"/>
              </w:rPr>
            </w:pPr>
          </w:p>
          <w:p w:rsidR="00A3354E" w:rsidRDefault="004777D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РДБ</w:t>
            </w:r>
          </w:p>
          <w:p w:rsidR="00A3354E" w:rsidRPr="002E78CC" w:rsidRDefault="00A3354E" w:rsidP="00BA6B1E">
            <w:pPr>
              <w:pStyle w:val="a7"/>
              <w:shd w:val="clear" w:color="auto" w:fill="FFFFFF"/>
              <w:jc w:val="center"/>
              <w:rPr>
                <w:rFonts w:ascii="Times New Roman" w:hAnsi="Times New Roman" w:cs="Times New Roman"/>
                <w:sz w:val="28"/>
                <w:szCs w:val="28"/>
                <w:lang w:val="uk-UA" w:eastAsia="ru-RU"/>
              </w:rPr>
            </w:pPr>
          </w:p>
        </w:tc>
      </w:tr>
      <w:tr w:rsidR="00DD581D" w:rsidRPr="002E78CC" w:rsidTr="00B2564C">
        <w:tc>
          <w:tcPr>
            <w:tcW w:w="66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A3354E" w:rsidP="00A3354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72</w:t>
            </w:r>
          </w:p>
        </w:tc>
        <w:tc>
          <w:tcPr>
            <w:tcW w:w="35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DD581D" w:rsidP="00BA6B1E">
            <w:pPr>
              <w:pStyle w:val="a7"/>
              <w:shd w:val="clear" w:color="auto" w:fill="FFFFFF"/>
              <w:tabs>
                <w:tab w:val="center" w:pos="1643"/>
              </w:tabs>
              <w:jc w:val="center"/>
              <w:rPr>
                <w:rFonts w:ascii="Times New Roman" w:hAnsi="Times New Roman" w:cs="Times New Roman"/>
                <w:sz w:val="28"/>
                <w:szCs w:val="28"/>
                <w:lang w:eastAsia="ru-RU"/>
              </w:rPr>
            </w:pPr>
            <w:r w:rsidRPr="002E78CC">
              <w:rPr>
                <w:rFonts w:ascii="Times New Roman" w:hAnsi="Times New Roman" w:cs="Times New Roman"/>
                <w:sz w:val="28"/>
                <w:szCs w:val="28"/>
                <w:lang w:val="uk-UA" w:eastAsia="ru-RU"/>
              </w:rPr>
              <w:t>«На чому виховувалась Європа: письменники-класики».</w:t>
            </w:r>
          </w:p>
        </w:tc>
        <w:tc>
          <w:tcPr>
            <w:tcW w:w="3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DD581D" w:rsidP="00BA6B1E">
            <w:pPr>
              <w:pStyle w:val="a7"/>
              <w:shd w:val="clear" w:color="auto" w:fill="FFFFFF"/>
              <w:jc w:val="center"/>
              <w:rPr>
                <w:rFonts w:ascii="Times New Roman" w:hAnsi="Times New Roman" w:cs="Times New Roman"/>
                <w:color w:val="000000"/>
                <w:sz w:val="28"/>
                <w:szCs w:val="28"/>
                <w:shd w:val="clear" w:color="auto" w:fill="FFFFFF"/>
                <w:lang w:val="uk-UA"/>
              </w:rPr>
            </w:pPr>
            <w:r w:rsidRPr="002E78CC">
              <w:rPr>
                <w:rFonts w:ascii="Times New Roman" w:hAnsi="Times New Roman" w:cs="Times New Roman"/>
                <w:color w:val="000000"/>
                <w:sz w:val="28"/>
                <w:szCs w:val="28"/>
                <w:shd w:val="clear" w:color="auto" w:fill="FFFFFF"/>
                <w:lang w:val="uk-UA"/>
              </w:rPr>
              <w:t>Інформаційний куточок</w:t>
            </w:r>
          </w:p>
        </w:tc>
        <w:tc>
          <w:tcPr>
            <w:tcW w:w="18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A3354E"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травень</w:t>
            </w:r>
          </w:p>
        </w:tc>
        <w:tc>
          <w:tcPr>
            <w:tcW w:w="46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DD581D" w:rsidRPr="002E78CC" w:rsidRDefault="00DD581D" w:rsidP="00A3354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філія с. </w:t>
            </w:r>
            <w:r w:rsidR="00A3354E">
              <w:rPr>
                <w:rFonts w:ascii="Times New Roman" w:hAnsi="Times New Roman" w:cs="Times New Roman"/>
                <w:sz w:val="28"/>
                <w:szCs w:val="28"/>
                <w:lang w:val="uk-UA" w:eastAsia="ru-RU"/>
              </w:rPr>
              <w:t>Половинкине</w:t>
            </w:r>
          </w:p>
        </w:tc>
      </w:tr>
    </w:tbl>
    <w:p w:rsidR="009567AC" w:rsidRPr="002E78CC" w:rsidRDefault="00484B14" w:rsidP="00D5103C">
      <w:pPr>
        <w:pStyle w:val="a7"/>
        <w:shd w:val="clear" w:color="auto" w:fill="FFFFFF"/>
        <w:jc w:val="center"/>
        <w:rPr>
          <w:rFonts w:ascii="Times New Roman" w:hAnsi="Times New Roman" w:cs="Times New Roman"/>
          <w:sz w:val="28"/>
          <w:szCs w:val="28"/>
          <w:lang w:eastAsia="ru-RU"/>
        </w:rPr>
      </w:pPr>
      <w:r>
        <w:rPr>
          <w:rFonts w:ascii="Times New Roman" w:hAnsi="Times New Roman" w:cs="Times New Roman"/>
          <w:b/>
          <w:bCs/>
          <w:sz w:val="28"/>
          <w:szCs w:val="28"/>
          <w:lang w:val="uk-UA" w:eastAsia="ru-RU"/>
        </w:rPr>
        <w:t>Правова освіта</w:t>
      </w:r>
    </w:p>
    <w:p w:rsidR="009567AC" w:rsidRPr="002E78CC" w:rsidRDefault="009567AC" w:rsidP="00765935">
      <w:pPr>
        <w:pStyle w:val="a7"/>
        <w:shd w:val="clear" w:color="auto" w:fill="FFFFFF"/>
        <w:rPr>
          <w:rFonts w:ascii="Times New Roman" w:hAnsi="Times New Roman" w:cs="Times New Roman"/>
          <w:sz w:val="28"/>
          <w:szCs w:val="28"/>
          <w:lang w:eastAsia="ru-RU"/>
        </w:rPr>
      </w:pPr>
    </w:p>
    <w:tbl>
      <w:tblPr>
        <w:tblW w:w="143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4325"/>
        <w:gridCol w:w="3544"/>
        <w:gridCol w:w="2409"/>
        <w:gridCol w:w="3402"/>
      </w:tblGrid>
      <w:tr w:rsidR="000F258F" w:rsidRPr="002E78CC" w:rsidTr="000F258F">
        <w:tc>
          <w:tcPr>
            <w:tcW w:w="709" w:type="dxa"/>
          </w:tcPr>
          <w:p w:rsidR="000F258F" w:rsidRPr="002E78CC" w:rsidRDefault="000F258F" w:rsidP="000F258F">
            <w:pPr>
              <w:pStyle w:val="a7"/>
              <w:shd w:val="clear" w:color="auto" w:fill="FFFFFF"/>
              <w:jc w:val="center"/>
              <w:rPr>
                <w:rFonts w:ascii="Times New Roman" w:hAnsi="Times New Roman" w:cs="Times New Roman"/>
                <w:b/>
                <w:sz w:val="28"/>
                <w:szCs w:val="28"/>
                <w:lang w:val="uk-UA" w:eastAsia="ru-RU"/>
              </w:rPr>
            </w:pPr>
            <w:r w:rsidRPr="002E78CC">
              <w:rPr>
                <w:rFonts w:ascii="Times New Roman" w:hAnsi="Times New Roman" w:cs="Times New Roman"/>
                <w:b/>
                <w:sz w:val="28"/>
                <w:szCs w:val="28"/>
                <w:lang w:val="uk-UA" w:eastAsia="ru-RU"/>
              </w:rPr>
              <w:t>№</w:t>
            </w:r>
          </w:p>
          <w:p w:rsidR="000F258F" w:rsidRPr="002E78CC" w:rsidRDefault="000F258F" w:rsidP="000F258F">
            <w:pPr>
              <w:pStyle w:val="a7"/>
              <w:shd w:val="clear" w:color="auto" w:fill="FFFFFF"/>
              <w:jc w:val="center"/>
              <w:rPr>
                <w:rFonts w:ascii="Times New Roman" w:hAnsi="Times New Roman" w:cs="Times New Roman"/>
                <w:b/>
                <w:bCs/>
                <w:sz w:val="28"/>
                <w:szCs w:val="28"/>
                <w:lang w:val="uk-UA" w:eastAsia="ru-RU"/>
              </w:rPr>
            </w:pPr>
            <w:r w:rsidRPr="002E78CC">
              <w:rPr>
                <w:rFonts w:ascii="Times New Roman" w:hAnsi="Times New Roman" w:cs="Times New Roman"/>
                <w:b/>
                <w:sz w:val="28"/>
                <w:szCs w:val="28"/>
                <w:lang w:val="uk-UA" w:eastAsia="ru-RU"/>
              </w:rPr>
              <w:t>п/п</w:t>
            </w:r>
          </w:p>
        </w:tc>
        <w:tc>
          <w:tcPr>
            <w:tcW w:w="4325" w:type="dxa"/>
          </w:tcPr>
          <w:p w:rsidR="000F258F" w:rsidRPr="002E78CC" w:rsidRDefault="000F258F" w:rsidP="000F258F">
            <w:pPr>
              <w:pStyle w:val="a7"/>
              <w:shd w:val="clear" w:color="auto" w:fill="FFFFFF"/>
              <w:ind w:left="387"/>
              <w:jc w:val="center"/>
              <w:rPr>
                <w:rFonts w:ascii="Times New Roman" w:hAnsi="Times New Roman" w:cs="Times New Roman"/>
                <w:b/>
                <w:bCs/>
                <w:sz w:val="28"/>
                <w:szCs w:val="28"/>
                <w:lang w:val="uk-UA" w:eastAsia="ru-RU"/>
              </w:rPr>
            </w:pPr>
            <w:r w:rsidRPr="002E78CC">
              <w:rPr>
                <w:rFonts w:ascii="Times New Roman" w:hAnsi="Times New Roman" w:cs="Times New Roman"/>
                <w:b/>
                <w:bCs/>
                <w:sz w:val="28"/>
                <w:szCs w:val="28"/>
                <w:lang w:val="uk-UA" w:eastAsia="ru-RU"/>
              </w:rPr>
              <w:t>Напрямок та зміст роботи</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eastAsia="ru-RU"/>
              </w:rPr>
            </w:pPr>
            <w:r w:rsidRPr="002E78CC">
              <w:rPr>
                <w:rFonts w:ascii="Times New Roman" w:hAnsi="Times New Roman" w:cs="Times New Roman"/>
                <w:b/>
                <w:sz w:val="28"/>
                <w:szCs w:val="28"/>
                <w:lang w:val="uk-UA" w:eastAsia="ru-RU"/>
              </w:rPr>
              <w:t>Форма</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eastAsia="ru-RU"/>
              </w:rPr>
            </w:pPr>
            <w:r w:rsidRPr="002E78CC">
              <w:rPr>
                <w:rFonts w:ascii="Times New Roman" w:hAnsi="Times New Roman" w:cs="Times New Roman"/>
                <w:b/>
                <w:bCs/>
                <w:sz w:val="28"/>
                <w:szCs w:val="28"/>
                <w:lang w:val="uk-UA" w:eastAsia="ru-RU"/>
              </w:rPr>
              <w:t>Термін</w:t>
            </w:r>
          </w:p>
        </w:tc>
        <w:tc>
          <w:tcPr>
            <w:tcW w:w="3402" w:type="dxa"/>
          </w:tcPr>
          <w:p w:rsidR="000F258F" w:rsidRPr="002E78CC" w:rsidRDefault="000F258F" w:rsidP="00BA6B1E">
            <w:pPr>
              <w:pStyle w:val="a7"/>
              <w:shd w:val="clear" w:color="auto" w:fill="FFFFFF"/>
              <w:jc w:val="center"/>
              <w:rPr>
                <w:rFonts w:ascii="Times New Roman" w:hAnsi="Times New Roman" w:cs="Times New Roman"/>
                <w:sz w:val="28"/>
                <w:szCs w:val="28"/>
                <w:lang w:eastAsia="ru-RU"/>
              </w:rPr>
            </w:pPr>
            <w:r w:rsidRPr="002E78CC">
              <w:rPr>
                <w:rFonts w:ascii="Times New Roman" w:hAnsi="Times New Roman" w:cs="Times New Roman"/>
                <w:b/>
                <w:sz w:val="28"/>
                <w:szCs w:val="28"/>
                <w:lang w:val="uk-UA" w:eastAsia="ru-RU"/>
              </w:rPr>
              <w:t>Організатори</w:t>
            </w:r>
          </w:p>
        </w:tc>
      </w:tr>
      <w:tr w:rsidR="000F258F" w:rsidRPr="002E78CC" w:rsidTr="000F258F">
        <w:trPr>
          <w:trHeight w:val="1189"/>
        </w:trPr>
        <w:tc>
          <w:tcPr>
            <w:tcW w:w="709" w:type="dxa"/>
          </w:tcPr>
          <w:p w:rsidR="000F258F" w:rsidRPr="002E78CC" w:rsidRDefault="000F258F" w:rsidP="0081130B">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73</w:t>
            </w:r>
          </w:p>
        </w:tc>
        <w:tc>
          <w:tcPr>
            <w:tcW w:w="4325" w:type="dxa"/>
          </w:tcPr>
          <w:p w:rsidR="000F258F" w:rsidRPr="002E78CC" w:rsidRDefault="000F258F" w:rsidP="000F258F">
            <w:pPr>
              <w:pStyle w:val="a7"/>
              <w:shd w:val="clear" w:color="auto" w:fill="FFFFFF"/>
              <w:ind w:left="440"/>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Жити у правовому полі</w:t>
            </w:r>
            <w:r w:rsidRPr="002E78CC">
              <w:rPr>
                <w:rFonts w:ascii="Times New Roman" w:hAnsi="Times New Roman" w:cs="Times New Roman"/>
                <w:sz w:val="28"/>
                <w:szCs w:val="28"/>
                <w:lang w:val="uk-UA" w:eastAsia="ru-RU"/>
              </w:rPr>
              <w:t>»</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Виставка- консультація</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грудень</w:t>
            </w:r>
          </w:p>
        </w:tc>
        <w:tc>
          <w:tcPr>
            <w:tcW w:w="3402"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0F258F" w:rsidRPr="002E78CC" w:rsidTr="000F258F">
        <w:trPr>
          <w:trHeight w:val="1189"/>
        </w:trPr>
        <w:tc>
          <w:tcPr>
            <w:tcW w:w="709" w:type="dxa"/>
          </w:tcPr>
          <w:p w:rsidR="000F258F" w:rsidRPr="002E78CC" w:rsidRDefault="000F258F" w:rsidP="0081130B">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74</w:t>
            </w:r>
          </w:p>
        </w:tc>
        <w:tc>
          <w:tcPr>
            <w:tcW w:w="4325" w:type="dxa"/>
          </w:tcPr>
          <w:p w:rsidR="000F258F" w:rsidRPr="002E78CC" w:rsidRDefault="000F258F" w:rsidP="000F258F">
            <w:pPr>
              <w:pStyle w:val="a7"/>
              <w:shd w:val="clear" w:color="auto" w:fill="FFFFFF"/>
              <w:ind w:left="333"/>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«Поважаємо право та закон»</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Книжкова виставка - порада</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серпень</w:t>
            </w:r>
          </w:p>
        </w:tc>
        <w:tc>
          <w:tcPr>
            <w:tcW w:w="3402" w:type="dxa"/>
          </w:tcPr>
          <w:p w:rsidR="000F258F"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0F258F" w:rsidRPr="002E78CC" w:rsidTr="000F258F">
        <w:tc>
          <w:tcPr>
            <w:tcW w:w="709" w:type="dxa"/>
          </w:tcPr>
          <w:p w:rsidR="000F258F" w:rsidRPr="000F258F" w:rsidRDefault="000F258F" w:rsidP="0081130B">
            <w:pPr>
              <w:pStyle w:val="a7"/>
              <w:shd w:val="clear" w:color="auto" w:fill="FFFFFF"/>
              <w:jc w:val="center"/>
              <w:rPr>
                <w:rFonts w:ascii="Times New Roman" w:hAnsi="Times New Roman" w:cs="Times New Roman"/>
                <w:bCs/>
                <w:sz w:val="28"/>
                <w:szCs w:val="28"/>
                <w:lang w:val="uk-UA" w:eastAsia="ru-RU"/>
              </w:rPr>
            </w:pPr>
            <w:r>
              <w:rPr>
                <w:rFonts w:ascii="Times New Roman" w:hAnsi="Times New Roman" w:cs="Times New Roman"/>
                <w:bCs/>
                <w:sz w:val="28"/>
                <w:szCs w:val="28"/>
                <w:lang w:val="uk-UA" w:eastAsia="ru-RU"/>
              </w:rPr>
              <w:t>75</w:t>
            </w:r>
          </w:p>
        </w:tc>
        <w:tc>
          <w:tcPr>
            <w:tcW w:w="4325" w:type="dxa"/>
          </w:tcPr>
          <w:p w:rsidR="000F258F" w:rsidRPr="002E78CC" w:rsidRDefault="000F258F" w:rsidP="000F258F">
            <w:pPr>
              <w:pStyle w:val="a7"/>
              <w:shd w:val="clear" w:color="auto" w:fill="FFFFFF"/>
              <w:ind w:left="64"/>
              <w:jc w:val="center"/>
              <w:rPr>
                <w:rFonts w:ascii="Times New Roman" w:hAnsi="Times New Roman" w:cs="Times New Roman"/>
                <w:bCs/>
                <w:sz w:val="28"/>
                <w:szCs w:val="28"/>
                <w:lang w:eastAsia="ru-RU"/>
              </w:rPr>
            </w:pPr>
            <w:r w:rsidRPr="002E78CC">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Права людини – вища цінність</w:t>
            </w:r>
            <w:r w:rsidRPr="002E78CC">
              <w:rPr>
                <w:rFonts w:ascii="Times New Roman" w:eastAsia="Calibri" w:hAnsi="Times New Roman" w:cs="Times New Roman"/>
                <w:sz w:val="28"/>
                <w:szCs w:val="28"/>
                <w:lang w:val="uk-UA"/>
              </w:rPr>
              <w:t>»</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eastAsia="Calibri" w:hAnsi="Times New Roman" w:cs="Times New Roman"/>
                <w:sz w:val="28"/>
                <w:szCs w:val="28"/>
                <w:lang w:val="uk-UA"/>
              </w:rPr>
              <w:t>Виставка періодичних видань</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квітень</w:t>
            </w:r>
          </w:p>
        </w:tc>
        <w:tc>
          <w:tcPr>
            <w:tcW w:w="3402"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0F258F" w:rsidRPr="00BA6B1E" w:rsidTr="000F258F">
        <w:tc>
          <w:tcPr>
            <w:tcW w:w="709" w:type="dxa"/>
          </w:tcPr>
          <w:p w:rsidR="000F258F" w:rsidRDefault="000F258F" w:rsidP="0081130B">
            <w:pPr>
              <w:pStyle w:val="a7"/>
              <w:shd w:val="clear" w:color="auto" w:fill="FFFFFF"/>
              <w:jc w:val="center"/>
              <w:rPr>
                <w:rFonts w:ascii="Times New Roman" w:hAnsi="Times New Roman" w:cs="Times New Roman"/>
                <w:bCs/>
                <w:sz w:val="28"/>
                <w:szCs w:val="28"/>
                <w:lang w:val="uk-UA" w:eastAsia="ru-RU"/>
              </w:rPr>
            </w:pPr>
            <w:r>
              <w:rPr>
                <w:rFonts w:ascii="Times New Roman" w:hAnsi="Times New Roman" w:cs="Times New Roman"/>
                <w:bCs/>
                <w:sz w:val="28"/>
                <w:szCs w:val="28"/>
                <w:lang w:val="uk-UA" w:eastAsia="ru-RU"/>
              </w:rPr>
              <w:t>76</w:t>
            </w:r>
          </w:p>
          <w:p w:rsidR="000F258F" w:rsidRPr="002E78CC" w:rsidRDefault="000F258F" w:rsidP="000F258F">
            <w:pPr>
              <w:pStyle w:val="a7"/>
              <w:shd w:val="clear" w:color="auto" w:fill="FFFFFF"/>
              <w:jc w:val="center"/>
              <w:rPr>
                <w:rFonts w:ascii="Times New Roman" w:hAnsi="Times New Roman" w:cs="Times New Roman"/>
                <w:bCs/>
                <w:sz w:val="28"/>
                <w:szCs w:val="28"/>
                <w:lang w:val="uk-UA" w:eastAsia="ru-RU"/>
              </w:rPr>
            </w:pPr>
          </w:p>
        </w:tc>
        <w:tc>
          <w:tcPr>
            <w:tcW w:w="4325" w:type="dxa"/>
          </w:tcPr>
          <w:p w:rsidR="000F258F" w:rsidRDefault="000F258F" w:rsidP="000F258F">
            <w:pPr>
              <w:pStyle w:val="a7"/>
              <w:shd w:val="clear" w:color="auto" w:fill="FFFFFF"/>
              <w:ind w:left="172"/>
              <w:jc w:val="center"/>
              <w:rPr>
                <w:rFonts w:ascii="Times New Roman" w:hAnsi="Times New Roman" w:cs="Times New Roman"/>
                <w:bCs/>
                <w:sz w:val="28"/>
                <w:szCs w:val="28"/>
                <w:lang w:val="uk-UA" w:eastAsia="ru-RU"/>
              </w:rPr>
            </w:pPr>
            <w:r w:rsidRPr="002E78CC">
              <w:rPr>
                <w:rFonts w:ascii="Times New Roman" w:hAnsi="Times New Roman" w:cs="Times New Roman"/>
                <w:bCs/>
                <w:sz w:val="28"/>
                <w:szCs w:val="28"/>
                <w:lang w:val="uk-UA" w:eastAsia="ru-RU"/>
              </w:rPr>
              <w:t>«</w:t>
            </w:r>
            <w:r>
              <w:rPr>
                <w:rFonts w:ascii="Times New Roman" w:hAnsi="Times New Roman" w:cs="Times New Roman"/>
                <w:bCs/>
                <w:sz w:val="28"/>
                <w:szCs w:val="28"/>
                <w:lang w:val="uk-UA" w:eastAsia="ru-RU"/>
              </w:rPr>
              <w:t xml:space="preserve">Всі малята повинні право мати </w:t>
            </w:r>
          </w:p>
          <w:p w:rsidR="000F258F" w:rsidRPr="002E78CC" w:rsidRDefault="000F258F" w:rsidP="0081130B">
            <w:pPr>
              <w:pStyle w:val="a7"/>
              <w:shd w:val="clear" w:color="auto" w:fill="FFFFFF"/>
              <w:jc w:val="center"/>
              <w:rPr>
                <w:rFonts w:ascii="Times New Roman" w:hAnsi="Times New Roman" w:cs="Times New Roman"/>
                <w:bCs/>
                <w:sz w:val="28"/>
                <w:szCs w:val="28"/>
                <w:lang w:val="uk-UA" w:eastAsia="ru-RU"/>
              </w:rPr>
            </w:pPr>
            <w:r>
              <w:rPr>
                <w:rFonts w:ascii="Times New Roman" w:hAnsi="Times New Roman" w:cs="Times New Roman"/>
                <w:bCs/>
                <w:sz w:val="28"/>
                <w:szCs w:val="28"/>
                <w:lang w:val="uk-UA" w:eastAsia="ru-RU"/>
              </w:rPr>
              <w:t>щасливими зростати</w:t>
            </w:r>
            <w:r w:rsidRPr="002E78CC">
              <w:rPr>
                <w:rFonts w:ascii="Times New Roman" w:hAnsi="Times New Roman" w:cs="Times New Roman"/>
                <w:bCs/>
                <w:sz w:val="28"/>
                <w:szCs w:val="28"/>
                <w:lang w:val="uk-UA" w:eastAsia="ru-RU"/>
              </w:rPr>
              <w:t>»</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Правова валіза</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жовтень</w:t>
            </w:r>
          </w:p>
        </w:tc>
        <w:tc>
          <w:tcPr>
            <w:tcW w:w="3402"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РДБ</w:t>
            </w:r>
          </w:p>
        </w:tc>
      </w:tr>
      <w:tr w:rsidR="000F258F" w:rsidRPr="00BA6B1E" w:rsidTr="000F258F">
        <w:tc>
          <w:tcPr>
            <w:tcW w:w="709" w:type="dxa"/>
          </w:tcPr>
          <w:p w:rsidR="000F258F" w:rsidRPr="002E78CC" w:rsidRDefault="000F258F" w:rsidP="00BA6B1E">
            <w:pPr>
              <w:pStyle w:val="a7"/>
              <w:shd w:val="clear" w:color="auto" w:fill="FFFFFF"/>
              <w:jc w:val="center"/>
              <w:rPr>
                <w:rFonts w:ascii="Times New Roman" w:hAnsi="Times New Roman" w:cs="Times New Roman"/>
                <w:iCs/>
                <w:sz w:val="28"/>
                <w:szCs w:val="28"/>
                <w:lang w:val="uk-UA" w:eastAsia="ru-RU"/>
              </w:rPr>
            </w:pPr>
            <w:r>
              <w:rPr>
                <w:rFonts w:ascii="Times New Roman" w:hAnsi="Times New Roman" w:cs="Times New Roman"/>
                <w:iCs/>
                <w:sz w:val="28"/>
                <w:szCs w:val="28"/>
                <w:lang w:val="uk-UA" w:eastAsia="ru-RU"/>
              </w:rPr>
              <w:t>77</w:t>
            </w:r>
          </w:p>
        </w:tc>
        <w:tc>
          <w:tcPr>
            <w:tcW w:w="4325" w:type="dxa"/>
          </w:tcPr>
          <w:p w:rsidR="000F258F" w:rsidRPr="002E78CC" w:rsidRDefault="000F258F" w:rsidP="000F258F">
            <w:pPr>
              <w:pStyle w:val="a7"/>
              <w:shd w:val="clear" w:color="auto" w:fill="FFFFFF"/>
              <w:ind w:left="215"/>
              <w:jc w:val="center"/>
              <w:rPr>
                <w:rFonts w:ascii="Times New Roman" w:hAnsi="Times New Roman" w:cs="Times New Roman"/>
                <w:iCs/>
                <w:sz w:val="28"/>
                <w:szCs w:val="28"/>
                <w:lang w:val="uk-UA" w:eastAsia="ru-RU"/>
              </w:rPr>
            </w:pPr>
            <w:r w:rsidRPr="002E78CC">
              <w:rPr>
                <w:rFonts w:ascii="Times New Roman" w:hAnsi="Times New Roman" w:cs="Times New Roman"/>
                <w:iCs/>
                <w:sz w:val="28"/>
                <w:szCs w:val="28"/>
                <w:lang w:val="uk-UA" w:eastAsia="ru-RU"/>
              </w:rPr>
              <w:t>«Захист прав неповнолітніх»</w:t>
            </w:r>
          </w:p>
        </w:tc>
        <w:tc>
          <w:tcPr>
            <w:tcW w:w="3544"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bCs/>
                <w:sz w:val="28"/>
                <w:szCs w:val="28"/>
                <w:lang w:val="uk-UA" w:eastAsia="ru-RU"/>
              </w:rPr>
              <w:t>Урок міркування</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грудень</w:t>
            </w:r>
          </w:p>
        </w:tc>
        <w:tc>
          <w:tcPr>
            <w:tcW w:w="3402" w:type="dxa"/>
          </w:tcPr>
          <w:p w:rsidR="000F258F" w:rsidRPr="002E78CC" w:rsidRDefault="000F258F" w:rsidP="0081130B">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Бібліотека філія с. Лиман</w:t>
            </w:r>
          </w:p>
        </w:tc>
      </w:tr>
      <w:tr w:rsidR="000F258F" w:rsidRPr="00BA6B1E" w:rsidTr="000F258F">
        <w:tc>
          <w:tcPr>
            <w:tcW w:w="709" w:type="dxa"/>
          </w:tcPr>
          <w:p w:rsidR="000F258F" w:rsidRPr="002E78CC" w:rsidRDefault="000F258F" w:rsidP="0081130B">
            <w:pPr>
              <w:pStyle w:val="a7"/>
              <w:shd w:val="clear" w:color="auto" w:fill="FFFFFF"/>
              <w:jc w:val="center"/>
              <w:rPr>
                <w:rFonts w:ascii="Times New Roman" w:hAnsi="Times New Roman" w:cs="Times New Roman"/>
                <w:iCs/>
                <w:sz w:val="28"/>
                <w:szCs w:val="28"/>
                <w:lang w:val="uk-UA" w:eastAsia="ru-RU"/>
              </w:rPr>
            </w:pPr>
            <w:r>
              <w:rPr>
                <w:rFonts w:ascii="Times New Roman" w:hAnsi="Times New Roman" w:cs="Times New Roman"/>
                <w:iCs/>
                <w:sz w:val="28"/>
                <w:szCs w:val="28"/>
                <w:lang w:val="uk-UA" w:eastAsia="ru-RU"/>
              </w:rPr>
              <w:t>78</w:t>
            </w:r>
          </w:p>
        </w:tc>
        <w:tc>
          <w:tcPr>
            <w:tcW w:w="4325" w:type="dxa"/>
          </w:tcPr>
          <w:p w:rsidR="000F258F" w:rsidRPr="002E78CC" w:rsidRDefault="000F258F" w:rsidP="000F258F">
            <w:pPr>
              <w:pStyle w:val="a7"/>
              <w:shd w:val="clear" w:color="auto" w:fill="FFFFFF"/>
              <w:ind w:left="258"/>
              <w:jc w:val="center"/>
              <w:rPr>
                <w:rFonts w:ascii="Times New Roman" w:hAnsi="Times New Roman" w:cs="Times New Roman"/>
                <w:iCs/>
                <w:sz w:val="28"/>
                <w:szCs w:val="28"/>
                <w:lang w:val="uk-UA" w:eastAsia="ru-RU"/>
              </w:rPr>
            </w:pPr>
            <w:r>
              <w:rPr>
                <w:rFonts w:ascii="Times New Roman" w:hAnsi="Times New Roman" w:cs="Times New Roman"/>
                <w:iCs/>
                <w:sz w:val="28"/>
                <w:szCs w:val="28"/>
                <w:lang w:val="uk-UA" w:eastAsia="ru-RU"/>
              </w:rPr>
              <w:t>«Подорож країною закону»</w:t>
            </w:r>
          </w:p>
        </w:tc>
        <w:tc>
          <w:tcPr>
            <w:tcW w:w="3544" w:type="dxa"/>
          </w:tcPr>
          <w:p w:rsidR="000F258F" w:rsidRPr="002E78CC" w:rsidRDefault="000F258F" w:rsidP="00BA6B1E">
            <w:pPr>
              <w:pStyle w:val="a7"/>
              <w:shd w:val="clear" w:color="auto" w:fill="FFFFFF"/>
              <w:jc w:val="center"/>
              <w:rPr>
                <w:rFonts w:ascii="Times New Roman" w:hAnsi="Times New Roman" w:cs="Times New Roman"/>
                <w:bCs/>
                <w:sz w:val="28"/>
                <w:szCs w:val="28"/>
                <w:lang w:val="uk-UA" w:eastAsia="ru-RU"/>
              </w:rPr>
            </w:pPr>
            <w:r>
              <w:rPr>
                <w:rFonts w:ascii="Times New Roman" w:hAnsi="Times New Roman" w:cs="Times New Roman"/>
                <w:bCs/>
                <w:sz w:val="28"/>
                <w:szCs w:val="28"/>
                <w:lang w:val="uk-UA" w:eastAsia="ru-RU"/>
              </w:rPr>
              <w:t>Правова полиця</w:t>
            </w:r>
          </w:p>
        </w:tc>
        <w:tc>
          <w:tcPr>
            <w:tcW w:w="2409" w:type="dxa"/>
          </w:tcPr>
          <w:p w:rsidR="000F258F" w:rsidRPr="002E78CC"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травень</w:t>
            </w:r>
          </w:p>
        </w:tc>
        <w:tc>
          <w:tcPr>
            <w:tcW w:w="3402" w:type="dxa"/>
          </w:tcPr>
          <w:p w:rsidR="000F258F" w:rsidRDefault="000F258F" w:rsidP="00BA6B1E">
            <w:pPr>
              <w:pStyle w:val="a7"/>
              <w:shd w:val="clear" w:color="auto" w:fill="FFFFFF"/>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РДБ</w:t>
            </w:r>
          </w:p>
        </w:tc>
      </w:tr>
    </w:tbl>
    <w:p w:rsidR="00484B14" w:rsidRPr="002E78CC" w:rsidRDefault="00484B14" w:rsidP="00484B14">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Виховання екологічної</w:t>
      </w:r>
      <w:r w:rsidRPr="002E78CC">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культури</w:t>
      </w:r>
    </w:p>
    <w:tbl>
      <w:tblPr>
        <w:tblW w:w="14283" w:type="dxa"/>
        <w:shd w:val="clear" w:color="auto" w:fill="FFFFFF"/>
        <w:tblCellMar>
          <w:left w:w="0" w:type="dxa"/>
          <w:right w:w="0" w:type="dxa"/>
        </w:tblCellMar>
        <w:tblLook w:val="04A0" w:firstRow="1" w:lastRow="0" w:firstColumn="1" w:lastColumn="0" w:noHBand="0" w:noVBand="1"/>
      </w:tblPr>
      <w:tblGrid>
        <w:gridCol w:w="661"/>
        <w:gridCol w:w="3862"/>
        <w:gridCol w:w="3132"/>
        <w:gridCol w:w="1993"/>
        <w:gridCol w:w="4635"/>
      </w:tblGrid>
      <w:tr w:rsidR="00BA6B1E" w:rsidRPr="002E78CC" w:rsidTr="000F258F">
        <w:tc>
          <w:tcPr>
            <w:tcW w:w="6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BA6B1E" w:rsidRDefault="00BA6B1E" w:rsidP="000F258F">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b/>
                <w:bCs/>
                <w:sz w:val="28"/>
                <w:szCs w:val="28"/>
                <w:lang w:val="uk-UA" w:eastAsia="ru-RU"/>
              </w:rPr>
              <w:t>№</w:t>
            </w:r>
          </w:p>
        </w:tc>
        <w:tc>
          <w:tcPr>
            <w:tcW w:w="3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0F258F">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b/>
                <w:bCs/>
                <w:sz w:val="28"/>
                <w:szCs w:val="28"/>
                <w:lang w:val="uk-UA" w:eastAsia="ru-RU"/>
              </w:rPr>
              <w:t>Напрямок та зміст роботи</w:t>
            </w:r>
          </w:p>
        </w:tc>
        <w:tc>
          <w:tcPr>
            <w:tcW w:w="3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0F258F">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b/>
                <w:bCs/>
                <w:sz w:val="28"/>
                <w:szCs w:val="28"/>
                <w:lang w:val="uk-UA" w:eastAsia="ru-RU"/>
              </w:rPr>
              <w:t>Форма</w:t>
            </w:r>
          </w:p>
        </w:tc>
        <w:tc>
          <w:tcPr>
            <w:tcW w:w="19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0F258F">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b/>
                <w:bCs/>
                <w:sz w:val="28"/>
                <w:szCs w:val="28"/>
                <w:lang w:val="uk-UA" w:eastAsia="ru-RU"/>
              </w:rPr>
              <w:t>час проведення</w:t>
            </w:r>
          </w:p>
        </w:tc>
        <w:tc>
          <w:tcPr>
            <w:tcW w:w="46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0F258F">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b/>
                <w:bCs/>
                <w:sz w:val="28"/>
                <w:szCs w:val="28"/>
                <w:lang w:val="uk-UA" w:eastAsia="ru-RU"/>
              </w:rPr>
              <w:t>Організатори</w:t>
            </w:r>
          </w:p>
        </w:tc>
      </w:tr>
      <w:tr w:rsidR="00BA6B1E" w:rsidRPr="002E78CC" w:rsidTr="000F258F">
        <w:tc>
          <w:tcPr>
            <w:tcW w:w="6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DD690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79</w:t>
            </w:r>
          </w:p>
        </w:tc>
        <w:tc>
          <w:tcPr>
            <w:tcW w:w="3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05BD" w:rsidRPr="00C205BD" w:rsidRDefault="00C205BD" w:rsidP="00C205BD">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val="uk-UA" w:eastAsia="ru-RU"/>
              </w:rPr>
            </w:pPr>
            <w:r w:rsidRPr="00C205BD">
              <w:rPr>
                <w:rFonts w:ascii="Times New Roman" w:eastAsia="Times New Roman" w:hAnsi="Times New Roman" w:cs="Times New Roman"/>
                <w:b/>
                <w:sz w:val="28"/>
                <w:szCs w:val="28"/>
                <w:lang w:val="uk-UA" w:eastAsia="ru-RU"/>
              </w:rPr>
              <w:t>до Дня Чорнобильської трагедії</w:t>
            </w:r>
          </w:p>
          <w:p w:rsidR="00BA6B1E" w:rsidRPr="002E78CC" w:rsidRDefault="00BA6B1E" w:rsidP="001D02DB">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BA6B1E">
              <w:rPr>
                <w:rFonts w:ascii="Times New Roman" w:eastAsia="Times New Roman" w:hAnsi="Times New Roman" w:cs="Times New Roman"/>
                <w:sz w:val="28"/>
                <w:szCs w:val="28"/>
                <w:lang w:val="uk-UA" w:eastAsia="ru-RU"/>
              </w:rPr>
              <w:t>«</w:t>
            </w:r>
            <w:r w:rsidR="00C205BD">
              <w:rPr>
                <w:rFonts w:ascii="Times New Roman" w:eastAsia="Times New Roman" w:hAnsi="Times New Roman" w:cs="Times New Roman"/>
                <w:iCs/>
                <w:sz w:val="28"/>
                <w:szCs w:val="28"/>
                <w:lang w:val="uk-UA" w:eastAsia="ru-RU"/>
              </w:rPr>
              <w:t>Відлуння чорного квітня</w:t>
            </w:r>
            <w:r w:rsidRPr="00BA6B1E">
              <w:rPr>
                <w:rFonts w:ascii="Times New Roman" w:eastAsia="Times New Roman" w:hAnsi="Times New Roman" w:cs="Times New Roman"/>
                <w:iCs/>
                <w:sz w:val="28"/>
                <w:szCs w:val="28"/>
                <w:lang w:val="uk-UA" w:eastAsia="ru-RU"/>
              </w:rPr>
              <w:t>».</w:t>
            </w:r>
          </w:p>
        </w:tc>
        <w:tc>
          <w:tcPr>
            <w:tcW w:w="3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C205BD" w:rsidRDefault="00C205BD"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Відеорепортаж</w:t>
            </w:r>
          </w:p>
        </w:tc>
        <w:tc>
          <w:tcPr>
            <w:tcW w:w="19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sz w:val="28"/>
                <w:szCs w:val="28"/>
                <w:lang w:val="uk-UA" w:eastAsia="ru-RU"/>
              </w:rPr>
              <w:t>квітень</w:t>
            </w:r>
          </w:p>
        </w:tc>
        <w:tc>
          <w:tcPr>
            <w:tcW w:w="46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C205BD" w:rsidP="001D02DB">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РДБ</w:t>
            </w:r>
          </w:p>
        </w:tc>
      </w:tr>
      <w:tr w:rsidR="00BA6B1E" w:rsidRPr="002E78CC" w:rsidTr="000F258F">
        <w:tc>
          <w:tcPr>
            <w:tcW w:w="6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DD690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80</w:t>
            </w:r>
          </w:p>
        </w:tc>
        <w:tc>
          <w:tcPr>
            <w:tcW w:w="3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C205BD">
            <w:pPr>
              <w:shd w:val="clear" w:color="auto" w:fill="FFFFFF"/>
              <w:spacing w:after="0"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i/>
                <w:iCs/>
                <w:sz w:val="28"/>
                <w:szCs w:val="28"/>
              </w:rPr>
              <w:t>«</w:t>
            </w:r>
            <w:r w:rsidR="00C205BD">
              <w:rPr>
                <w:rFonts w:ascii="Times New Roman" w:eastAsia="Times New Roman" w:hAnsi="Times New Roman" w:cs="Times New Roman"/>
                <w:iCs/>
                <w:sz w:val="28"/>
                <w:szCs w:val="28"/>
                <w:lang w:val="uk-UA"/>
              </w:rPr>
              <w:t>Атомна весна України</w:t>
            </w:r>
            <w:r w:rsidRPr="00BA6B1E">
              <w:rPr>
                <w:rFonts w:ascii="Times New Roman" w:eastAsia="Times New Roman" w:hAnsi="Times New Roman" w:cs="Times New Roman"/>
                <w:iCs/>
                <w:sz w:val="28"/>
                <w:szCs w:val="28"/>
              </w:rPr>
              <w:t>»</w:t>
            </w:r>
          </w:p>
        </w:tc>
        <w:tc>
          <w:tcPr>
            <w:tcW w:w="3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C205BD" w:rsidRDefault="00C205BD"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Прес калейдоскоп</w:t>
            </w:r>
          </w:p>
        </w:tc>
        <w:tc>
          <w:tcPr>
            <w:tcW w:w="19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sz w:val="28"/>
                <w:szCs w:val="28"/>
                <w:lang w:val="uk-UA" w:eastAsia="ru-RU"/>
              </w:rPr>
              <w:t>квітень</w:t>
            </w:r>
          </w:p>
        </w:tc>
        <w:tc>
          <w:tcPr>
            <w:tcW w:w="46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ЦРБ</w:t>
            </w:r>
          </w:p>
          <w:p w:rsidR="00BA6B1E" w:rsidRPr="002E78CC"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p>
        </w:tc>
      </w:tr>
      <w:tr w:rsidR="00BA6B1E" w:rsidRPr="002E78CC" w:rsidTr="000F258F">
        <w:tc>
          <w:tcPr>
            <w:tcW w:w="661"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BA6B1E" w:rsidRPr="002E78CC" w:rsidRDefault="00DD690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81</w:t>
            </w:r>
          </w:p>
        </w:tc>
        <w:tc>
          <w:tcPr>
            <w:tcW w:w="3862" w:type="dxa"/>
            <w:tcBorders>
              <w:top w:val="nil"/>
              <w:left w:val="nil"/>
              <w:bottom w:val="nil"/>
              <w:right w:val="single" w:sz="8" w:space="0" w:color="auto"/>
            </w:tcBorders>
            <w:shd w:val="clear" w:color="auto" w:fill="FFFFFF"/>
            <w:tcMar>
              <w:top w:w="0" w:type="dxa"/>
              <w:left w:w="108" w:type="dxa"/>
              <w:bottom w:w="0" w:type="dxa"/>
              <w:right w:w="108" w:type="dxa"/>
            </w:tcMar>
            <w:hideMark/>
          </w:tcPr>
          <w:p w:rsidR="00BA6B1E" w:rsidRPr="002E78CC"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2E78CC">
              <w:rPr>
                <w:rFonts w:ascii="Times New Roman" w:eastAsia="Times New Roman" w:hAnsi="Times New Roman" w:cs="Times New Roman"/>
                <w:sz w:val="28"/>
                <w:szCs w:val="28"/>
                <w:lang w:val="uk-UA" w:eastAsia="ru-RU"/>
              </w:rPr>
              <w:t>" Екологічний портрет рідного краю»</w:t>
            </w:r>
          </w:p>
        </w:tc>
        <w:tc>
          <w:tcPr>
            <w:tcW w:w="3132" w:type="dxa"/>
            <w:tcBorders>
              <w:top w:val="nil"/>
              <w:left w:val="nil"/>
              <w:bottom w:val="nil"/>
              <w:right w:val="single" w:sz="8" w:space="0" w:color="auto"/>
            </w:tcBorders>
            <w:shd w:val="clear" w:color="auto" w:fill="FFFFFF"/>
            <w:tcMar>
              <w:top w:w="0" w:type="dxa"/>
              <w:left w:w="108" w:type="dxa"/>
              <w:bottom w:w="0" w:type="dxa"/>
              <w:right w:w="108" w:type="dxa"/>
            </w:tcMar>
            <w:hideMark/>
          </w:tcPr>
          <w:p w:rsidR="00BA6B1E" w:rsidRPr="00BA6B1E"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BA6B1E">
              <w:rPr>
                <w:rFonts w:ascii="Times New Roman" w:eastAsia="Times New Roman" w:hAnsi="Times New Roman" w:cs="Times New Roman"/>
                <w:iCs/>
                <w:sz w:val="28"/>
                <w:szCs w:val="28"/>
                <w:lang w:eastAsia="ru-RU"/>
              </w:rPr>
              <w:t>Прес-діалог</w:t>
            </w:r>
          </w:p>
        </w:tc>
        <w:tc>
          <w:tcPr>
            <w:tcW w:w="1993" w:type="dxa"/>
            <w:tcBorders>
              <w:top w:val="nil"/>
              <w:left w:val="nil"/>
              <w:bottom w:val="nil"/>
              <w:right w:val="single" w:sz="8" w:space="0" w:color="auto"/>
            </w:tcBorders>
            <w:shd w:val="clear" w:color="auto" w:fill="FFFFFF"/>
            <w:tcMar>
              <w:top w:w="0" w:type="dxa"/>
              <w:left w:w="108" w:type="dxa"/>
              <w:bottom w:w="0" w:type="dxa"/>
              <w:right w:w="108" w:type="dxa"/>
            </w:tcMar>
            <w:hideMark/>
          </w:tcPr>
          <w:p w:rsidR="00BA6B1E" w:rsidRP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квітень</w:t>
            </w:r>
          </w:p>
        </w:tc>
        <w:tc>
          <w:tcPr>
            <w:tcW w:w="4635" w:type="dxa"/>
            <w:tcBorders>
              <w:top w:val="nil"/>
              <w:left w:val="nil"/>
              <w:bottom w:val="nil"/>
              <w:right w:val="single" w:sz="8" w:space="0" w:color="auto"/>
            </w:tcBorders>
            <w:shd w:val="clear" w:color="auto" w:fill="FFFFFF"/>
            <w:tcMar>
              <w:top w:w="0" w:type="dxa"/>
              <w:left w:w="108" w:type="dxa"/>
              <w:bottom w:w="0" w:type="dxa"/>
              <w:right w:w="108" w:type="dxa"/>
            </w:tcMar>
            <w:hideMark/>
          </w:tcPr>
          <w:p w:rsidR="00BA6B1E" w:rsidRPr="002E78CC" w:rsidRDefault="00BA6B1E" w:rsidP="001D02DB">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філія с. </w:t>
            </w:r>
            <w:r w:rsidR="001D02DB">
              <w:rPr>
                <w:rFonts w:ascii="Times New Roman" w:eastAsia="Times New Roman" w:hAnsi="Times New Roman" w:cs="Times New Roman"/>
                <w:sz w:val="28"/>
                <w:szCs w:val="28"/>
                <w:lang w:val="uk-UA" w:eastAsia="ru-RU"/>
              </w:rPr>
              <w:t>Половинкине</w:t>
            </w:r>
          </w:p>
        </w:tc>
      </w:tr>
      <w:tr w:rsidR="00BA6B1E" w:rsidRPr="002E78CC" w:rsidTr="000F258F">
        <w:tc>
          <w:tcPr>
            <w:tcW w:w="661"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BA6B1E" w:rsidRPr="002E78CC" w:rsidRDefault="00DD690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82</w:t>
            </w:r>
          </w:p>
        </w:tc>
        <w:tc>
          <w:tcPr>
            <w:tcW w:w="3862"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Pr="002E78CC" w:rsidRDefault="00BA6B1E" w:rsidP="001D02DB">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1D02DB">
              <w:rPr>
                <w:rFonts w:ascii="Times New Roman" w:eastAsia="Times New Roman" w:hAnsi="Times New Roman" w:cs="Times New Roman"/>
                <w:sz w:val="28"/>
                <w:szCs w:val="28"/>
                <w:lang w:val="uk-UA" w:eastAsia="ru-RU"/>
              </w:rPr>
              <w:t>Біль і мужнсть Чорнобиля</w:t>
            </w:r>
            <w:r>
              <w:rPr>
                <w:rFonts w:ascii="Times New Roman" w:eastAsia="Times New Roman" w:hAnsi="Times New Roman" w:cs="Times New Roman"/>
                <w:sz w:val="28"/>
                <w:szCs w:val="28"/>
                <w:lang w:val="uk-UA" w:eastAsia="ru-RU"/>
              </w:rPr>
              <w:t>»</w:t>
            </w:r>
          </w:p>
        </w:tc>
        <w:tc>
          <w:tcPr>
            <w:tcW w:w="3132"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Pr="00BA6B1E"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Година спілкування</w:t>
            </w:r>
          </w:p>
        </w:tc>
        <w:tc>
          <w:tcPr>
            <w:tcW w:w="1993"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P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квітень</w:t>
            </w:r>
          </w:p>
        </w:tc>
        <w:tc>
          <w:tcPr>
            <w:tcW w:w="4635"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Pr="002E78CC"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ЦРБ</w:t>
            </w:r>
          </w:p>
        </w:tc>
      </w:tr>
      <w:tr w:rsidR="00BA6B1E" w:rsidRPr="002E78CC" w:rsidTr="001D02DB">
        <w:tc>
          <w:tcPr>
            <w:tcW w:w="661"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BA6B1E" w:rsidRDefault="00DD690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w:t>
            </w:r>
          </w:p>
        </w:tc>
        <w:tc>
          <w:tcPr>
            <w:tcW w:w="3862"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Default="007046D0"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«Чорнобиль – вітер у душах»</w:t>
            </w:r>
          </w:p>
        </w:tc>
        <w:tc>
          <w:tcPr>
            <w:tcW w:w="3132"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Default="00BA6B1E" w:rsidP="00C205BD">
            <w:pPr>
              <w:shd w:val="clear" w:color="auto" w:fill="FFFFFF"/>
              <w:spacing w:before="100" w:beforeAutospacing="1" w:after="100" w:afterAutospacing="1" w:line="240" w:lineRule="auto"/>
              <w:jc w:val="center"/>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Хронологічний лікбез</w:t>
            </w:r>
          </w:p>
        </w:tc>
        <w:tc>
          <w:tcPr>
            <w:tcW w:w="1993"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Pr="007046D0"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квітень</w:t>
            </w:r>
          </w:p>
        </w:tc>
        <w:tc>
          <w:tcPr>
            <w:tcW w:w="4635" w:type="dxa"/>
            <w:tcBorders>
              <w:top w:val="nil"/>
              <w:left w:val="nil"/>
              <w:bottom w:val="nil"/>
              <w:right w:val="single" w:sz="8" w:space="0" w:color="auto"/>
            </w:tcBorders>
            <w:shd w:val="clear" w:color="auto" w:fill="FFFFFF"/>
            <w:tcMar>
              <w:top w:w="0" w:type="dxa"/>
              <w:left w:w="108" w:type="dxa"/>
              <w:bottom w:w="0" w:type="dxa"/>
              <w:right w:w="108" w:type="dxa"/>
            </w:tcMar>
          </w:tcPr>
          <w:p w:rsidR="00BA6B1E" w:rsidRDefault="007046D0" w:rsidP="001D02DB">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Бібліотека – філія с. </w:t>
            </w:r>
            <w:r w:rsidR="001D02DB">
              <w:rPr>
                <w:rFonts w:ascii="Times New Roman" w:eastAsia="Times New Roman" w:hAnsi="Times New Roman" w:cs="Times New Roman"/>
                <w:sz w:val="28"/>
                <w:szCs w:val="28"/>
                <w:lang w:val="uk-UA" w:eastAsia="ru-RU"/>
              </w:rPr>
              <w:t>Титарівка</w:t>
            </w:r>
          </w:p>
        </w:tc>
      </w:tr>
      <w:tr w:rsidR="001D02DB" w:rsidRPr="002E78CC" w:rsidTr="000F258F">
        <w:tc>
          <w:tcPr>
            <w:tcW w:w="6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D02DB" w:rsidRDefault="001D02DB" w:rsidP="00765935">
            <w:pPr>
              <w:shd w:val="clear" w:color="auto" w:fill="FFFFFF"/>
              <w:spacing w:before="100" w:beforeAutospacing="1" w:after="100" w:afterAutospacing="1"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84</w:t>
            </w:r>
          </w:p>
        </w:tc>
        <w:tc>
          <w:tcPr>
            <w:tcW w:w="3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«Екологічний портрет планети»</w:t>
            </w:r>
          </w:p>
        </w:tc>
        <w:tc>
          <w:tcPr>
            <w:tcW w:w="3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Виставка - застереження</w:t>
            </w:r>
          </w:p>
        </w:tc>
        <w:tc>
          <w:tcPr>
            <w:tcW w:w="19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квітень</w:t>
            </w:r>
          </w:p>
        </w:tc>
        <w:tc>
          <w:tcPr>
            <w:tcW w:w="46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D02DB" w:rsidRDefault="001D02DB" w:rsidP="00C205B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ЦРБ</w:t>
            </w:r>
          </w:p>
        </w:tc>
      </w:tr>
    </w:tbl>
    <w:p w:rsidR="00BA6B1E" w:rsidRPr="002E78CC" w:rsidRDefault="00BA6B1E" w:rsidP="00BA6B1E">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E78CC">
        <w:rPr>
          <w:rFonts w:ascii="Times New Roman" w:hAnsi="Times New Roman" w:cs="Times New Roman"/>
          <w:b/>
          <w:bCs/>
          <w:sz w:val="28"/>
          <w:szCs w:val="28"/>
          <w:lang w:val="uk-UA"/>
        </w:rPr>
        <w:t>Популяризація здорового способу життя</w:t>
      </w:r>
    </w:p>
    <w:tbl>
      <w:tblPr>
        <w:tblW w:w="14303" w:type="dxa"/>
        <w:shd w:val="clear" w:color="auto" w:fill="FFFFFF"/>
        <w:tblCellMar>
          <w:left w:w="0" w:type="dxa"/>
          <w:right w:w="0" w:type="dxa"/>
        </w:tblCellMar>
        <w:tblLook w:val="04A0" w:firstRow="1" w:lastRow="0" w:firstColumn="1" w:lastColumn="0" w:noHBand="0" w:noVBand="1"/>
      </w:tblPr>
      <w:tblGrid>
        <w:gridCol w:w="639"/>
        <w:gridCol w:w="4195"/>
        <w:gridCol w:w="3333"/>
        <w:gridCol w:w="2148"/>
        <w:gridCol w:w="3968"/>
        <w:gridCol w:w="20"/>
      </w:tblGrid>
      <w:tr w:rsidR="00BA6B1E" w:rsidRPr="002E78CC" w:rsidTr="00DD690B">
        <w:tc>
          <w:tcPr>
            <w:tcW w:w="639" w:type="dxa"/>
            <w:tcBorders>
              <w:top w:val="single" w:sz="4" w:space="0" w:color="000000" w:themeColor="text1"/>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w:t>
            </w:r>
          </w:p>
        </w:tc>
        <w:tc>
          <w:tcPr>
            <w:tcW w:w="4195" w:type="dxa"/>
            <w:tcBorders>
              <w:top w:val="single" w:sz="4" w:space="0" w:color="000000" w:themeColor="text1"/>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3333" w:type="dxa"/>
            <w:tcBorders>
              <w:top w:val="single" w:sz="4" w:space="0" w:color="000000" w:themeColor="text1"/>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Форма</w:t>
            </w:r>
          </w:p>
        </w:tc>
        <w:tc>
          <w:tcPr>
            <w:tcW w:w="2148" w:type="dxa"/>
            <w:tcBorders>
              <w:top w:val="single" w:sz="4" w:space="0" w:color="000000" w:themeColor="text1"/>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926DB7"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hAnsi="Times New Roman" w:cs="Times New Roman"/>
                <w:b/>
                <w:bCs/>
                <w:sz w:val="28"/>
                <w:szCs w:val="28"/>
                <w:lang w:val="uk-UA" w:eastAsia="ru-RU"/>
              </w:rPr>
              <w:t>Термін</w:t>
            </w:r>
          </w:p>
        </w:tc>
        <w:tc>
          <w:tcPr>
            <w:tcW w:w="3968" w:type="dxa"/>
            <w:tcBorders>
              <w:top w:val="single" w:sz="4" w:space="0" w:color="000000" w:themeColor="text1"/>
              <w:left w:val="nil"/>
              <w:bottom w:val="single" w:sz="8" w:space="0" w:color="auto"/>
              <w:right w:val="single" w:sz="4" w:space="0" w:color="auto"/>
            </w:tcBorders>
            <w:shd w:val="clear" w:color="auto" w:fill="FFFFFF"/>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Організатори</w:t>
            </w:r>
          </w:p>
        </w:tc>
        <w:tc>
          <w:tcPr>
            <w:tcW w:w="20" w:type="dxa"/>
            <w:tcBorders>
              <w:top w:val="nil"/>
              <w:left w:val="single" w:sz="4" w:space="0" w:color="auto"/>
              <w:bottom w:val="single" w:sz="8" w:space="0" w:color="auto"/>
              <w:right w:val="nil"/>
            </w:tcBorders>
            <w:shd w:val="clear" w:color="auto" w:fill="FFFFFF"/>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p>
        </w:tc>
      </w:tr>
      <w:tr w:rsidR="00BA6B1E" w:rsidRPr="002E78CC"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059B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85</w:t>
            </w:r>
          </w:p>
        </w:tc>
        <w:tc>
          <w:tcPr>
            <w:tcW w:w="41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7046D0" w:rsidRDefault="00BA6B1E" w:rsidP="000E53AA">
            <w:pPr>
              <w:shd w:val="clear" w:color="auto" w:fill="FFFFFF"/>
              <w:autoSpaceDE w:val="0"/>
              <w:autoSpaceDN w:val="0"/>
              <w:adjustRightInd w:val="0"/>
              <w:spacing w:after="0"/>
              <w:jc w:val="center"/>
              <w:rPr>
                <w:rFonts w:ascii="Times New Roman" w:eastAsia="Times New Roman" w:hAnsi="Times New Roman" w:cs="Times New Roman"/>
                <w:color w:val="000000"/>
                <w:sz w:val="28"/>
                <w:szCs w:val="28"/>
                <w:lang w:eastAsia="ru-RU"/>
              </w:rPr>
            </w:pPr>
            <w:r w:rsidRPr="007046D0">
              <w:rPr>
                <w:rFonts w:ascii="Times New Roman" w:hAnsi="Times New Roman" w:cs="Times New Roman"/>
                <w:color w:val="333333"/>
                <w:sz w:val="28"/>
                <w:szCs w:val="28"/>
                <w:shd w:val="clear" w:color="auto" w:fill="FFFFFF"/>
              </w:rPr>
              <w:t>«</w:t>
            </w:r>
            <w:r w:rsidR="000E53AA">
              <w:rPr>
                <w:rFonts w:ascii="Times New Roman" w:hAnsi="Times New Roman" w:cs="Times New Roman"/>
                <w:color w:val="333333"/>
                <w:sz w:val="28"/>
                <w:szCs w:val="28"/>
                <w:shd w:val="clear" w:color="auto" w:fill="FFFFFF"/>
                <w:lang w:val="uk-UA"/>
              </w:rPr>
              <w:t>Пити, палити, або жити</w:t>
            </w:r>
            <w:r w:rsidRPr="007046D0">
              <w:rPr>
                <w:rFonts w:ascii="Times New Roman" w:hAnsi="Times New Roman" w:cs="Times New Roman"/>
                <w:color w:val="333333"/>
                <w:sz w:val="28"/>
                <w:szCs w:val="28"/>
                <w:shd w:val="clear" w:color="auto" w:fill="FFFFFF"/>
                <w:lang w:val="uk-UA"/>
              </w:rPr>
              <w:t>»</w:t>
            </w:r>
            <w:r w:rsidRPr="007046D0">
              <w:rPr>
                <w:rFonts w:ascii="Times New Roman" w:hAnsi="Times New Roman" w:cs="Times New Roman"/>
                <w:color w:val="333333"/>
                <w:sz w:val="28"/>
                <w:szCs w:val="28"/>
                <w:shd w:val="clear" w:color="auto" w:fill="FFFFFF"/>
              </w:rPr>
              <w:t>.</w:t>
            </w:r>
          </w:p>
        </w:tc>
        <w:tc>
          <w:tcPr>
            <w:tcW w:w="3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0E53AA"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w:t>
            </w:r>
            <w:r w:rsidR="00BA6B1E" w:rsidRPr="002E78CC">
              <w:rPr>
                <w:rFonts w:ascii="Times New Roman" w:eastAsia="Times New Roman" w:hAnsi="Times New Roman" w:cs="Times New Roman"/>
                <w:color w:val="000000"/>
                <w:sz w:val="28"/>
                <w:szCs w:val="28"/>
                <w:lang w:eastAsia="ru-RU"/>
              </w:rPr>
              <w:t>тіл інформації</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квітень</w:t>
            </w:r>
          </w:p>
        </w:tc>
        <w:tc>
          <w:tcPr>
            <w:tcW w:w="3968" w:type="dxa"/>
            <w:tcBorders>
              <w:top w:val="nil"/>
              <w:left w:val="nil"/>
              <w:bottom w:val="single" w:sz="8" w:space="0" w:color="auto"/>
              <w:right w:val="single" w:sz="4" w:space="0" w:color="auto"/>
            </w:tcBorders>
            <w:shd w:val="clear" w:color="auto" w:fill="FFFFFF"/>
          </w:tcPr>
          <w:p w:rsidR="00BA6B1E" w:rsidRPr="002E78CC"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c>
          <w:tcPr>
            <w:tcW w:w="20" w:type="dxa"/>
            <w:tcBorders>
              <w:top w:val="nil"/>
              <w:left w:val="single" w:sz="4" w:space="0" w:color="auto"/>
              <w:bottom w:val="single" w:sz="8" w:space="0" w:color="auto"/>
              <w:right w:val="nil"/>
            </w:tcBorders>
            <w:shd w:val="clear" w:color="auto" w:fill="FFFFFF"/>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BA6B1E" w:rsidRPr="002E78CC"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059B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86</w:t>
            </w:r>
          </w:p>
        </w:tc>
        <w:tc>
          <w:tcPr>
            <w:tcW w:w="41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eastAsia="ru-RU"/>
              </w:rPr>
              <w:t>«Зона уваги: СНІД»</w:t>
            </w:r>
          </w:p>
        </w:tc>
        <w:tc>
          <w:tcPr>
            <w:tcW w:w="3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sz w:val="28"/>
                <w:szCs w:val="28"/>
              </w:rPr>
              <w:t>Бюро знахідок</w:t>
            </w:r>
            <w:r w:rsidRPr="002E78CC">
              <w:rPr>
                <w:rFonts w:ascii="Times New Roman" w:eastAsia="Times New Roman" w:hAnsi="Times New Roman" w:cs="Times New Roman"/>
                <w:sz w:val="28"/>
                <w:szCs w:val="28"/>
              </w:rPr>
              <w:br/>
              <w:t> (перегляд матеріалів)</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059BF"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листопад</w:t>
            </w:r>
          </w:p>
        </w:tc>
        <w:tc>
          <w:tcPr>
            <w:tcW w:w="3968" w:type="dxa"/>
            <w:tcBorders>
              <w:top w:val="nil"/>
              <w:left w:val="nil"/>
              <w:bottom w:val="single" w:sz="8" w:space="0" w:color="auto"/>
              <w:right w:val="single" w:sz="4" w:space="0" w:color="auto"/>
            </w:tcBorders>
            <w:shd w:val="clear" w:color="auto" w:fill="FFFFFF"/>
          </w:tcPr>
          <w:p w:rsidR="00BA6B1E" w:rsidRPr="002E78CC" w:rsidRDefault="007046D0" w:rsidP="00B059B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філія с. </w:t>
            </w:r>
            <w:r w:rsidR="00B059BF">
              <w:rPr>
                <w:rFonts w:ascii="Times New Roman" w:eastAsia="Times New Roman" w:hAnsi="Times New Roman" w:cs="Times New Roman"/>
                <w:color w:val="000000"/>
                <w:sz w:val="28"/>
                <w:szCs w:val="28"/>
                <w:lang w:val="uk-UA" w:eastAsia="ru-RU"/>
              </w:rPr>
              <w:t>Лиман</w:t>
            </w:r>
          </w:p>
        </w:tc>
        <w:tc>
          <w:tcPr>
            <w:tcW w:w="20" w:type="dxa"/>
            <w:tcBorders>
              <w:top w:val="nil"/>
              <w:left w:val="single" w:sz="4" w:space="0" w:color="auto"/>
              <w:bottom w:val="single" w:sz="8" w:space="0" w:color="auto"/>
              <w:right w:val="nil"/>
            </w:tcBorders>
            <w:shd w:val="clear" w:color="auto" w:fill="FFFFFF"/>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BA6B1E" w:rsidRPr="002E78CC"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059BF" w:rsidP="00B059B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87</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BA6B1E" w:rsidRPr="002E78CC" w:rsidRDefault="00BA6B1E" w:rsidP="008C7BA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eastAsia="ru-RU"/>
              </w:rPr>
              <w:t>«</w:t>
            </w:r>
            <w:r w:rsidR="008C7BA1">
              <w:rPr>
                <w:rFonts w:ascii="Times New Roman" w:eastAsia="Times New Roman" w:hAnsi="Times New Roman" w:cs="Times New Roman"/>
                <w:color w:val="000000"/>
                <w:sz w:val="28"/>
                <w:szCs w:val="28"/>
                <w:lang w:val="uk-UA" w:eastAsia="ru-RU"/>
              </w:rPr>
              <w:t>Пароль до довголіття</w:t>
            </w:r>
            <w:r w:rsidRPr="002E78CC">
              <w:rPr>
                <w:rFonts w:ascii="Times New Roman" w:eastAsia="Times New Roman" w:hAnsi="Times New Roman" w:cs="Times New Roman"/>
                <w:color w:val="000000"/>
                <w:sz w:val="28"/>
                <w:szCs w:val="28"/>
                <w:lang w:val="uk-UA" w:eastAsia="ru-RU"/>
              </w:rPr>
              <w:t>»</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B059BF"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Виставка - порада</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6B1E" w:rsidRPr="002E78CC" w:rsidRDefault="008A33E5"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травень</w:t>
            </w:r>
          </w:p>
        </w:tc>
        <w:tc>
          <w:tcPr>
            <w:tcW w:w="3968" w:type="dxa"/>
            <w:tcBorders>
              <w:top w:val="nil"/>
              <w:left w:val="nil"/>
              <w:bottom w:val="single" w:sz="8" w:space="0" w:color="auto"/>
              <w:right w:val="single" w:sz="4" w:space="0" w:color="auto"/>
            </w:tcBorders>
            <w:shd w:val="clear" w:color="auto" w:fill="FFFFFF"/>
          </w:tcPr>
          <w:p w:rsidR="00BA6B1E" w:rsidRPr="002E78CC" w:rsidRDefault="008A33E5"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c>
          <w:tcPr>
            <w:tcW w:w="20" w:type="dxa"/>
            <w:tcBorders>
              <w:top w:val="nil"/>
              <w:left w:val="single" w:sz="4" w:space="0" w:color="auto"/>
              <w:bottom w:val="single" w:sz="8" w:space="0" w:color="auto"/>
              <w:right w:val="nil"/>
            </w:tcBorders>
            <w:shd w:val="clear" w:color="auto" w:fill="FFFFFF"/>
          </w:tcPr>
          <w:p w:rsidR="00BA6B1E" w:rsidRPr="002E78CC" w:rsidRDefault="00BA6B1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7046D0" w:rsidRPr="002E78CC"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Pr="002E78CC" w:rsidRDefault="00B059BF"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88</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7046D0" w:rsidRPr="007046D0" w:rsidRDefault="007046D0" w:rsidP="008C7BA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8C7BA1">
              <w:rPr>
                <w:rFonts w:ascii="Times New Roman" w:eastAsia="Times New Roman" w:hAnsi="Times New Roman" w:cs="Times New Roman"/>
                <w:color w:val="000000"/>
                <w:sz w:val="28"/>
                <w:szCs w:val="28"/>
                <w:lang w:val="uk-UA" w:eastAsia="ru-RU"/>
              </w:rPr>
              <w:t>ВІЛ \ СНІД – знаня і розуміння</w:t>
            </w:r>
            <w:r>
              <w:rPr>
                <w:rFonts w:ascii="Times New Roman" w:eastAsia="Times New Roman" w:hAnsi="Times New Roman" w:cs="Times New Roman"/>
                <w:color w:val="000000"/>
                <w:sz w:val="28"/>
                <w:szCs w:val="28"/>
                <w:lang w:val="uk-UA" w:eastAsia="ru-RU"/>
              </w:rPr>
              <w:t>»</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Pr="002E78CC"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Медіа - перегляд</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046D0" w:rsidRPr="00E7264E"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грудень</w:t>
            </w:r>
          </w:p>
        </w:tc>
        <w:tc>
          <w:tcPr>
            <w:tcW w:w="3968" w:type="dxa"/>
            <w:tcBorders>
              <w:top w:val="nil"/>
              <w:left w:val="nil"/>
              <w:bottom w:val="single" w:sz="8" w:space="0" w:color="auto"/>
              <w:right w:val="single" w:sz="4" w:space="0" w:color="auto"/>
            </w:tcBorders>
            <w:shd w:val="clear" w:color="auto" w:fill="FFFFFF"/>
          </w:tcPr>
          <w:p w:rsidR="007046D0"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c>
          <w:tcPr>
            <w:tcW w:w="20" w:type="dxa"/>
            <w:tcBorders>
              <w:top w:val="nil"/>
              <w:left w:val="single" w:sz="4" w:space="0" w:color="auto"/>
              <w:bottom w:val="single" w:sz="8" w:space="0" w:color="auto"/>
              <w:right w:val="nil"/>
            </w:tcBorders>
            <w:shd w:val="clear" w:color="auto" w:fill="FFFFFF"/>
          </w:tcPr>
          <w:p w:rsidR="007046D0" w:rsidRPr="002E78CC"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E7264E" w:rsidRPr="002E78CC"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7264E" w:rsidRDefault="00E7264E"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89</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E7264E"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«Світ говорить: курінню Ні»</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E7264E"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Презентація -попередження</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7264E"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3968" w:type="dxa"/>
            <w:tcBorders>
              <w:top w:val="nil"/>
              <w:left w:val="nil"/>
              <w:bottom w:val="single" w:sz="8" w:space="0" w:color="auto"/>
              <w:right w:val="single" w:sz="4" w:space="0" w:color="auto"/>
            </w:tcBorders>
            <w:shd w:val="clear" w:color="auto" w:fill="FFFFFF"/>
          </w:tcPr>
          <w:p w:rsidR="00E7264E"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c>
          <w:tcPr>
            <w:tcW w:w="20" w:type="dxa"/>
            <w:tcBorders>
              <w:top w:val="nil"/>
              <w:left w:val="single" w:sz="4" w:space="0" w:color="auto"/>
              <w:bottom w:val="single" w:sz="8" w:space="0" w:color="auto"/>
              <w:right w:val="nil"/>
            </w:tcBorders>
            <w:shd w:val="clear" w:color="auto" w:fill="FFFFFF"/>
          </w:tcPr>
          <w:p w:rsidR="00E7264E" w:rsidRPr="002E78CC" w:rsidRDefault="00E7264E"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7046D0" w:rsidRPr="00D80EA0"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Default="00E7264E"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90</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7046D0"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«СНІД – смертельна загроза людства»</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Default="00D80EA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Інформаційна година</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046D0" w:rsidRPr="00D80EA0" w:rsidRDefault="00D80EA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грудень</w:t>
            </w:r>
          </w:p>
        </w:tc>
        <w:tc>
          <w:tcPr>
            <w:tcW w:w="3968" w:type="dxa"/>
            <w:tcBorders>
              <w:top w:val="nil"/>
              <w:left w:val="nil"/>
              <w:bottom w:val="single" w:sz="8" w:space="0" w:color="auto"/>
              <w:right w:val="single" w:sz="4" w:space="0" w:color="auto"/>
            </w:tcBorders>
            <w:shd w:val="clear" w:color="auto" w:fill="FFFFFF"/>
          </w:tcPr>
          <w:p w:rsidR="007046D0" w:rsidRDefault="00D80EA0" w:rsidP="00D80EA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Нижньопокровка</w:t>
            </w:r>
          </w:p>
        </w:tc>
        <w:tc>
          <w:tcPr>
            <w:tcW w:w="20" w:type="dxa"/>
            <w:tcBorders>
              <w:top w:val="nil"/>
              <w:left w:val="single" w:sz="4" w:space="0" w:color="auto"/>
              <w:bottom w:val="single" w:sz="8" w:space="0" w:color="auto"/>
              <w:right w:val="nil"/>
            </w:tcBorders>
            <w:shd w:val="clear" w:color="auto" w:fill="FFFFFF"/>
          </w:tcPr>
          <w:p w:rsidR="007046D0" w:rsidRPr="00D80EA0"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7046D0" w:rsidRPr="00D80EA0"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Default="008C7BA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91</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7046D0" w:rsidRDefault="009C7DA8"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 здоров’я бережу, сам собі допоможу»</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7046D0" w:rsidRDefault="00D80EA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Книжкова викладка</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046D0" w:rsidRPr="009C7DA8" w:rsidRDefault="00D80EA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3968" w:type="dxa"/>
            <w:tcBorders>
              <w:top w:val="nil"/>
              <w:left w:val="nil"/>
              <w:bottom w:val="single" w:sz="8" w:space="0" w:color="auto"/>
              <w:right w:val="single" w:sz="4" w:space="0" w:color="auto"/>
            </w:tcBorders>
            <w:shd w:val="clear" w:color="auto" w:fill="FFFFFF"/>
          </w:tcPr>
          <w:p w:rsidR="007046D0" w:rsidRDefault="009C7DA8" w:rsidP="00D80EA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 філія с. </w:t>
            </w:r>
            <w:r w:rsidR="00D80EA0">
              <w:rPr>
                <w:rFonts w:ascii="Times New Roman" w:eastAsia="Times New Roman" w:hAnsi="Times New Roman" w:cs="Times New Roman"/>
                <w:color w:val="000000"/>
                <w:sz w:val="28"/>
                <w:szCs w:val="28"/>
                <w:lang w:val="uk-UA" w:eastAsia="ru-RU"/>
              </w:rPr>
              <w:t>Новоборове</w:t>
            </w:r>
          </w:p>
        </w:tc>
        <w:tc>
          <w:tcPr>
            <w:tcW w:w="20" w:type="dxa"/>
            <w:tcBorders>
              <w:top w:val="nil"/>
              <w:left w:val="single" w:sz="4" w:space="0" w:color="auto"/>
              <w:bottom w:val="single" w:sz="8" w:space="0" w:color="auto"/>
              <w:right w:val="nil"/>
            </w:tcBorders>
            <w:shd w:val="clear" w:color="auto" w:fill="FFFFFF"/>
          </w:tcPr>
          <w:p w:rsidR="007046D0" w:rsidRPr="009C7DA8"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8C7BA1" w:rsidRPr="00D80EA0" w:rsidTr="00DD690B">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C7BA1" w:rsidRDefault="008C7BA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92</w:t>
            </w:r>
          </w:p>
        </w:tc>
        <w:tc>
          <w:tcPr>
            <w:tcW w:w="4195"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8C7BA1" w:rsidRDefault="00160376"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«Снід: подумай про майбутнє обери життя»</w:t>
            </w:r>
          </w:p>
        </w:tc>
        <w:tc>
          <w:tcPr>
            <w:tcW w:w="333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8C7BA1" w:rsidRDefault="00160376"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Урок - застереження</w:t>
            </w:r>
          </w:p>
        </w:tc>
        <w:tc>
          <w:tcPr>
            <w:tcW w:w="21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C7BA1" w:rsidRDefault="00160376"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грудень</w:t>
            </w:r>
          </w:p>
        </w:tc>
        <w:tc>
          <w:tcPr>
            <w:tcW w:w="3968" w:type="dxa"/>
            <w:tcBorders>
              <w:top w:val="nil"/>
              <w:left w:val="nil"/>
              <w:bottom w:val="single" w:sz="8" w:space="0" w:color="auto"/>
              <w:right w:val="single" w:sz="4" w:space="0" w:color="auto"/>
            </w:tcBorders>
            <w:shd w:val="clear" w:color="auto" w:fill="FFFFFF"/>
          </w:tcPr>
          <w:p w:rsidR="008C7BA1" w:rsidRDefault="00160376" w:rsidP="00D80EA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c>
          <w:tcPr>
            <w:tcW w:w="20" w:type="dxa"/>
            <w:tcBorders>
              <w:top w:val="nil"/>
              <w:left w:val="single" w:sz="4" w:space="0" w:color="auto"/>
              <w:bottom w:val="single" w:sz="8" w:space="0" w:color="auto"/>
              <w:right w:val="nil"/>
            </w:tcBorders>
            <w:shd w:val="clear" w:color="auto" w:fill="FFFFFF"/>
          </w:tcPr>
          <w:p w:rsidR="008C7BA1" w:rsidRPr="009C7DA8" w:rsidRDefault="008C7BA1"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r w:rsidR="00BA6B1E" w:rsidRPr="00D80EA0" w:rsidTr="00DD690B">
        <w:trPr>
          <w:gridAfter w:val="5"/>
          <w:wAfter w:w="13664" w:type="dxa"/>
        </w:trPr>
        <w:tc>
          <w:tcPr>
            <w:tcW w:w="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A6B1E" w:rsidRPr="009C7DA8" w:rsidRDefault="00BA6B1E"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bl>
    <w:p w:rsidR="00D5103C" w:rsidRDefault="00D5103C" w:rsidP="007046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p>
    <w:p w:rsidR="00E0500A" w:rsidRPr="009C7DA8" w:rsidRDefault="007046D0" w:rsidP="007046D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Профорієнтація</w:t>
      </w:r>
    </w:p>
    <w:tbl>
      <w:tblPr>
        <w:tblW w:w="14374" w:type="dxa"/>
        <w:shd w:val="clear" w:color="auto" w:fill="FFFFFF"/>
        <w:tblCellMar>
          <w:left w:w="0" w:type="dxa"/>
          <w:right w:w="0" w:type="dxa"/>
        </w:tblCellMar>
        <w:tblLook w:val="04A0" w:firstRow="1" w:lastRow="0" w:firstColumn="1" w:lastColumn="0" w:noHBand="0" w:noVBand="1"/>
      </w:tblPr>
      <w:tblGrid>
        <w:gridCol w:w="708"/>
        <w:gridCol w:w="4057"/>
        <w:gridCol w:w="3386"/>
        <w:gridCol w:w="2124"/>
        <w:gridCol w:w="4099"/>
      </w:tblGrid>
      <w:tr w:rsidR="007046D0" w:rsidRPr="009C7DA8" w:rsidTr="000E53AA">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046D0" w:rsidRPr="009C7DA8"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9C7DA8"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9C7DA8"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Форма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9C7DA8" w:rsidRDefault="00926DB7"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hAnsi="Times New Roman" w:cs="Times New Roman"/>
                <w:b/>
                <w:bCs/>
                <w:sz w:val="28"/>
                <w:szCs w:val="28"/>
                <w:lang w:val="uk-UA" w:eastAsia="ru-RU"/>
              </w:rPr>
              <w:t>Термін</w:t>
            </w:r>
          </w:p>
        </w:tc>
        <w:tc>
          <w:tcPr>
            <w:tcW w:w="4099" w:type="dxa"/>
            <w:tcBorders>
              <w:top w:val="nil"/>
              <w:left w:val="nil"/>
              <w:bottom w:val="single" w:sz="8" w:space="0" w:color="auto"/>
              <w:right w:val="single" w:sz="8" w:space="0" w:color="auto"/>
            </w:tcBorders>
            <w:shd w:val="clear" w:color="auto" w:fill="FFFFFF"/>
          </w:tcPr>
          <w:p w:rsidR="007046D0" w:rsidRPr="002E78CC"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r w:rsidRPr="002E78CC">
              <w:rPr>
                <w:rFonts w:ascii="Times New Roman" w:eastAsia="Times New Roman" w:hAnsi="Times New Roman" w:cs="Times New Roman"/>
                <w:b/>
                <w:bCs/>
                <w:color w:val="000000"/>
                <w:sz w:val="28"/>
                <w:szCs w:val="28"/>
                <w:lang w:val="uk-UA" w:eastAsia="ru-RU"/>
              </w:rPr>
              <w:t>Організатори</w:t>
            </w:r>
          </w:p>
          <w:p w:rsidR="007046D0" w:rsidRPr="002E78CC"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p>
        </w:tc>
      </w:tr>
      <w:tr w:rsidR="007046D0" w:rsidRPr="009C7DA8" w:rsidTr="000E53AA">
        <w:tc>
          <w:tcPr>
            <w:tcW w:w="70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7046D0" w:rsidRPr="002E78CC" w:rsidRDefault="00863B0D"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91</w:t>
            </w:r>
          </w:p>
        </w:tc>
        <w:tc>
          <w:tcPr>
            <w:tcW w:w="4057"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«Обираючи професію, обираєш майбутнє».</w:t>
            </w:r>
          </w:p>
        </w:tc>
        <w:tc>
          <w:tcPr>
            <w:tcW w:w="3386"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7046D0"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color w:val="000000"/>
                <w:sz w:val="28"/>
                <w:szCs w:val="28"/>
                <w:lang w:val="uk-UA" w:eastAsia="ru-RU"/>
              </w:rPr>
              <w:t>виставка – порада</w:t>
            </w:r>
          </w:p>
        </w:tc>
        <w:tc>
          <w:tcPr>
            <w:tcW w:w="2124"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863B0D" w:rsidRDefault="00863B0D"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квітень</w:t>
            </w:r>
          </w:p>
        </w:tc>
        <w:tc>
          <w:tcPr>
            <w:tcW w:w="4099" w:type="dxa"/>
            <w:tcBorders>
              <w:top w:val="nil"/>
              <w:left w:val="nil"/>
              <w:bottom w:val="nil"/>
              <w:right w:val="single" w:sz="8" w:space="0" w:color="auto"/>
            </w:tcBorders>
            <w:shd w:val="clear" w:color="auto" w:fill="FFFFFF"/>
          </w:tcPr>
          <w:p w:rsidR="007046D0" w:rsidRPr="002E78CC" w:rsidRDefault="009C7DA8" w:rsidP="00863B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Бібілотека – філія с. </w:t>
            </w:r>
            <w:r w:rsidR="00863B0D">
              <w:rPr>
                <w:rFonts w:ascii="Times New Roman" w:eastAsia="Times New Roman" w:hAnsi="Times New Roman" w:cs="Times New Roman"/>
                <w:color w:val="000000"/>
                <w:sz w:val="28"/>
                <w:szCs w:val="28"/>
                <w:lang w:val="uk-UA" w:eastAsia="ru-RU"/>
              </w:rPr>
              <w:t>Половинкине</w:t>
            </w:r>
          </w:p>
        </w:tc>
      </w:tr>
      <w:tr w:rsidR="009C7DA8" w:rsidRPr="009C7DA8" w:rsidTr="000E53AA">
        <w:tc>
          <w:tcPr>
            <w:tcW w:w="70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9C7DA8" w:rsidRPr="002E78CC" w:rsidRDefault="00434861"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92</w:t>
            </w:r>
          </w:p>
        </w:tc>
        <w:tc>
          <w:tcPr>
            <w:tcW w:w="4057"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Pr="002E78CC" w:rsidRDefault="009C7DA8" w:rsidP="000E53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0E53AA">
              <w:rPr>
                <w:rFonts w:ascii="Times New Roman" w:eastAsia="Times New Roman" w:hAnsi="Times New Roman" w:cs="Times New Roman"/>
                <w:color w:val="000000"/>
                <w:sz w:val="28"/>
                <w:szCs w:val="28"/>
                <w:lang w:val="uk-UA" w:eastAsia="ru-RU"/>
              </w:rPr>
              <w:t>Ми – митці, власних поробок творці</w:t>
            </w:r>
            <w:r>
              <w:rPr>
                <w:rFonts w:ascii="Times New Roman" w:eastAsia="Times New Roman" w:hAnsi="Times New Roman" w:cs="Times New Roman"/>
                <w:color w:val="000000"/>
                <w:sz w:val="28"/>
                <w:szCs w:val="28"/>
                <w:lang w:val="uk-UA" w:eastAsia="ru-RU"/>
              </w:rPr>
              <w:t>»</w:t>
            </w:r>
          </w:p>
        </w:tc>
        <w:tc>
          <w:tcPr>
            <w:tcW w:w="3386"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Pr="002E78CC" w:rsidRDefault="000E53AA"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Цикл годин індивідуальної творчості</w:t>
            </w:r>
          </w:p>
        </w:tc>
        <w:tc>
          <w:tcPr>
            <w:tcW w:w="2124"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Pr="009C7DA8" w:rsidRDefault="000E53AA"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вересень</w:t>
            </w:r>
          </w:p>
        </w:tc>
        <w:tc>
          <w:tcPr>
            <w:tcW w:w="4099" w:type="dxa"/>
            <w:tcBorders>
              <w:top w:val="nil"/>
              <w:left w:val="nil"/>
              <w:bottom w:val="nil"/>
              <w:right w:val="single" w:sz="8" w:space="0" w:color="auto"/>
            </w:tcBorders>
            <w:shd w:val="clear" w:color="auto" w:fill="FFFFFF"/>
          </w:tcPr>
          <w:p w:rsidR="009C7DA8" w:rsidRDefault="009C7DA8"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9C7DA8" w:rsidRPr="009C7DA8" w:rsidTr="000E53AA">
        <w:tc>
          <w:tcPr>
            <w:tcW w:w="70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9C7DA8" w:rsidRDefault="00434861"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93</w:t>
            </w:r>
          </w:p>
        </w:tc>
        <w:tc>
          <w:tcPr>
            <w:tcW w:w="4057"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Default="009C7DA8"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«Корисні Інтернет - сервіси»</w:t>
            </w:r>
          </w:p>
        </w:tc>
        <w:tc>
          <w:tcPr>
            <w:tcW w:w="3386"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Default="009C7DA8"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Буклет для підлітків</w:t>
            </w:r>
          </w:p>
        </w:tc>
        <w:tc>
          <w:tcPr>
            <w:tcW w:w="2124" w:type="dxa"/>
            <w:tcBorders>
              <w:top w:val="nil"/>
              <w:left w:val="nil"/>
              <w:bottom w:val="nil"/>
              <w:right w:val="single" w:sz="8" w:space="0" w:color="auto"/>
            </w:tcBorders>
            <w:shd w:val="clear" w:color="auto" w:fill="FFFFFF"/>
            <w:tcMar>
              <w:top w:w="0" w:type="dxa"/>
              <w:left w:w="108" w:type="dxa"/>
              <w:bottom w:w="0" w:type="dxa"/>
              <w:right w:w="108" w:type="dxa"/>
            </w:tcMar>
          </w:tcPr>
          <w:p w:rsidR="009C7DA8" w:rsidRDefault="00863B0D"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4099" w:type="dxa"/>
            <w:tcBorders>
              <w:top w:val="nil"/>
              <w:left w:val="nil"/>
              <w:bottom w:val="nil"/>
              <w:right w:val="single" w:sz="8" w:space="0" w:color="auto"/>
            </w:tcBorders>
            <w:shd w:val="clear" w:color="auto" w:fill="FFFFFF"/>
          </w:tcPr>
          <w:p w:rsidR="009C7DA8" w:rsidRDefault="009C7DA8"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ДЮБ</w:t>
            </w:r>
          </w:p>
        </w:tc>
      </w:tr>
      <w:tr w:rsidR="009C7DA8" w:rsidRPr="009C7DA8" w:rsidTr="000E53AA">
        <w:tc>
          <w:tcPr>
            <w:tcW w:w="7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C7DA8" w:rsidRDefault="00434861"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94</w:t>
            </w:r>
          </w:p>
        </w:tc>
        <w:tc>
          <w:tcPr>
            <w:tcW w:w="40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C7DA8" w:rsidRDefault="009C7DA8"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104DF1">
              <w:rPr>
                <w:rFonts w:ascii="Times New Roman" w:eastAsia="Times New Roman" w:hAnsi="Times New Roman" w:cs="Times New Roman"/>
                <w:color w:val="000000"/>
                <w:sz w:val="28"/>
                <w:szCs w:val="28"/>
                <w:lang w:val="uk-UA" w:eastAsia="ru-RU"/>
              </w:rPr>
              <w:t>Море креативу та багато позитиву</w:t>
            </w:r>
            <w:r>
              <w:rPr>
                <w:rFonts w:ascii="Times New Roman" w:eastAsia="Times New Roman" w:hAnsi="Times New Roman" w:cs="Times New Roman"/>
                <w:color w:val="000000"/>
                <w:sz w:val="28"/>
                <w:szCs w:val="28"/>
                <w:lang w:val="uk-UA" w:eastAsia="ru-RU"/>
              </w:rPr>
              <w:t>»</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C7DA8" w:rsidRDefault="00863B0D"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Перегляд літератури</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C7DA8" w:rsidRDefault="00863B0D" w:rsidP="009C7D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w:t>
            </w:r>
          </w:p>
        </w:tc>
        <w:tc>
          <w:tcPr>
            <w:tcW w:w="4099" w:type="dxa"/>
            <w:tcBorders>
              <w:top w:val="nil"/>
              <w:left w:val="nil"/>
              <w:bottom w:val="single" w:sz="8" w:space="0" w:color="auto"/>
              <w:right w:val="single" w:sz="8" w:space="0" w:color="auto"/>
            </w:tcBorders>
            <w:shd w:val="clear" w:color="auto" w:fill="FFFFFF"/>
          </w:tcPr>
          <w:p w:rsidR="009C7DA8" w:rsidRDefault="00104DF1"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Бібліотека філія с. </w:t>
            </w:r>
            <w:r w:rsidR="00434861">
              <w:rPr>
                <w:rFonts w:ascii="Times New Roman" w:eastAsia="Times New Roman" w:hAnsi="Times New Roman" w:cs="Times New Roman"/>
                <w:color w:val="000000"/>
                <w:sz w:val="28"/>
                <w:szCs w:val="28"/>
                <w:lang w:val="uk-UA" w:eastAsia="ru-RU"/>
              </w:rPr>
              <w:t>Лиман</w:t>
            </w:r>
          </w:p>
        </w:tc>
      </w:tr>
    </w:tbl>
    <w:p w:rsidR="00104DF1" w:rsidRDefault="00104DF1" w:rsidP="0076593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FB6BC5" w:rsidRPr="002E78CC" w:rsidRDefault="007046D0" w:rsidP="00765935">
      <w:pPr>
        <w:shd w:val="clear" w:color="auto" w:fill="FFFFFF"/>
        <w:spacing w:after="0" w:line="240" w:lineRule="auto"/>
        <w:jc w:val="center"/>
        <w:rPr>
          <w:rFonts w:ascii="Times New Roman" w:hAnsi="Times New Roman" w:cs="Times New Roman"/>
          <w:b/>
          <w:sz w:val="28"/>
          <w:szCs w:val="28"/>
          <w:lang w:val="uk-UA"/>
        </w:rPr>
      </w:pPr>
      <w:r w:rsidRPr="002E78CC">
        <w:rPr>
          <w:rFonts w:ascii="Times New Roman" w:eastAsia="Times New Roman" w:hAnsi="Times New Roman" w:cs="Times New Roman"/>
          <w:b/>
          <w:bCs/>
          <w:color w:val="000000"/>
          <w:sz w:val="28"/>
          <w:szCs w:val="28"/>
          <w:lang w:val="uk-UA" w:eastAsia="ru-RU"/>
        </w:rPr>
        <w:t>До Всеукраїнського дня бібліотек</w:t>
      </w:r>
    </w:p>
    <w:p w:rsidR="00FB6BC5" w:rsidRPr="002E78CC" w:rsidRDefault="00FB6BC5" w:rsidP="00765935">
      <w:pPr>
        <w:shd w:val="clear" w:color="auto" w:fill="FFFFFF"/>
        <w:spacing w:after="0" w:line="240" w:lineRule="auto"/>
        <w:rPr>
          <w:rFonts w:ascii="Times New Roman" w:hAnsi="Times New Roman" w:cs="Times New Roman"/>
          <w:b/>
          <w:sz w:val="28"/>
          <w:szCs w:val="28"/>
          <w:lang w:val="uk-UA"/>
        </w:rPr>
      </w:pPr>
    </w:p>
    <w:tbl>
      <w:tblPr>
        <w:tblW w:w="14425" w:type="dxa"/>
        <w:shd w:val="clear" w:color="auto" w:fill="FFFFFF"/>
        <w:tblCellMar>
          <w:left w:w="0" w:type="dxa"/>
          <w:right w:w="0" w:type="dxa"/>
        </w:tblCellMar>
        <w:tblLook w:val="04A0" w:firstRow="1" w:lastRow="0" w:firstColumn="1" w:lastColumn="0" w:noHBand="0" w:noVBand="1"/>
      </w:tblPr>
      <w:tblGrid>
        <w:gridCol w:w="705"/>
        <w:gridCol w:w="4053"/>
        <w:gridCol w:w="3381"/>
        <w:gridCol w:w="2122"/>
        <w:gridCol w:w="4164"/>
      </w:tblGrid>
      <w:tr w:rsidR="007046D0" w:rsidRPr="002E78CC" w:rsidTr="00863B0D">
        <w:tc>
          <w:tcPr>
            <w:tcW w:w="7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w:t>
            </w:r>
          </w:p>
        </w:tc>
        <w:tc>
          <w:tcPr>
            <w:tcW w:w="4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33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Форма</w:t>
            </w:r>
          </w:p>
        </w:tc>
        <w:tc>
          <w:tcPr>
            <w:tcW w:w="2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DD581D"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hAnsi="Times New Roman" w:cs="Times New Roman"/>
                <w:b/>
                <w:bCs/>
                <w:sz w:val="28"/>
                <w:szCs w:val="28"/>
                <w:lang w:val="uk-UA" w:eastAsia="ru-RU"/>
              </w:rPr>
              <w:t>Термін</w:t>
            </w:r>
          </w:p>
        </w:tc>
        <w:tc>
          <w:tcPr>
            <w:tcW w:w="4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Організатори</w:t>
            </w:r>
          </w:p>
        </w:tc>
      </w:tr>
      <w:tr w:rsidR="007046D0" w:rsidRPr="002E78CC" w:rsidTr="00863B0D">
        <w:tc>
          <w:tcPr>
            <w:tcW w:w="7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95</w:t>
            </w:r>
          </w:p>
        </w:tc>
        <w:tc>
          <w:tcPr>
            <w:tcW w:w="4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434861">
              <w:rPr>
                <w:rFonts w:ascii="Times New Roman" w:eastAsia="Times New Roman" w:hAnsi="Times New Roman" w:cs="Times New Roman"/>
                <w:color w:val="000000"/>
                <w:sz w:val="28"/>
                <w:szCs w:val="28"/>
                <w:lang w:val="uk-UA" w:eastAsia="ru-RU"/>
              </w:rPr>
              <w:t>У тиші храму де живуть слова трапляються і не такі дива</w:t>
            </w:r>
            <w:r w:rsidRPr="002E78CC">
              <w:rPr>
                <w:rFonts w:ascii="Times New Roman" w:eastAsia="Times New Roman" w:hAnsi="Times New Roman" w:cs="Times New Roman"/>
                <w:color w:val="000000"/>
                <w:sz w:val="28"/>
                <w:szCs w:val="28"/>
                <w:lang w:val="uk-UA" w:eastAsia="ru-RU"/>
              </w:rPr>
              <w:t>»</w:t>
            </w:r>
          </w:p>
        </w:tc>
        <w:tc>
          <w:tcPr>
            <w:tcW w:w="33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434861" w:rsidRDefault="00434861"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Огляд бібліотечних талантів</w:t>
            </w:r>
          </w:p>
        </w:tc>
        <w:tc>
          <w:tcPr>
            <w:tcW w:w="2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ДЮБ</w:t>
            </w:r>
          </w:p>
        </w:tc>
      </w:tr>
      <w:tr w:rsidR="007046D0" w:rsidRPr="002E78CC" w:rsidTr="00863B0D">
        <w:tc>
          <w:tcPr>
            <w:tcW w:w="7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96</w:t>
            </w:r>
          </w:p>
        </w:tc>
        <w:tc>
          <w:tcPr>
            <w:tcW w:w="4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7046D0"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434861">
              <w:rPr>
                <w:rFonts w:ascii="Times New Roman" w:eastAsia="Times New Roman" w:hAnsi="Times New Roman" w:cs="Times New Roman"/>
                <w:color w:val="000000"/>
                <w:sz w:val="28"/>
                <w:szCs w:val="28"/>
                <w:lang w:val="uk-UA" w:eastAsia="ru-RU"/>
              </w:rPr>
              <w:t>Нехай людей, які читають, стане більше</w:t>
            </w:r>
            <w:r w:rsidRPr="002E78CC">
              <w:rPr>
                <w:rFonts w:ascii="Times New Roman" w:eastAsia="Times New Roman" w:hAnsi="Times New Roman" w:cs="Times New Roman"/>
                <w:color w:val="000000"/>
                <w:sz w:val="28"/>
                <w:szCs w:val="28"/>
                <w:lang w:val="uk-UA" w:eastAsia="ru-RU"/>
              </w:rPr>
              <w:t>»</w:t>
            </w:r>
          </w:p>
        </w:tc>
        <w:tc>
          <w:tcPr>
            <w:tcW w:w="33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Бібліодесант</w:t>
            </w:r>
          </w:p>
        </w:tc>
        <w:tc>
          <w:tcPr>
            <w:tcW w:w="2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046D0" w:rsidRPr="002E78CC" w:rsidRDefault="00104DF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ЦРБ</w:t>
            </w:r>
          </w:p>
        </w:tc>
      </w:tr>
      <w:tr w:rsidR="007046D0" w:rsidRPr="002E78CC" w:rsidTr="00863B0D">
        <w:trPr>
          <w:trHeight w:val="886"/>
        </w:trPr>
        <w:tc>
          <w:tcPr>
            <w:tcW w:w="70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97</w:t>
            </w:r>
          </w:p>
        </w:tc>
        <w:tc>
          <w:tcPr>
            <w:tcW w:w="4053"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7046D0"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color w:val="000000"/>
                <w:sz w:val="28"/>
                <w:szCs w:val="28"/>
                <w:lang w:val="uk-UA" w:eastAsia="ru-RU"/>
              </w:rPr>
              <w:t>«</w:t>
            </w:r>
            <w:r w:rsidR="00434861">
              <w:rPr>
                <w:rFonts w:ascii="Times New Roman" w:eastAsia="Times New Roman" w:hAnsi="Times New Roman" w:cs="Times New Roman"/>
                <w:color w:val="000000"/>
                <w:sz w:val="28"/>
                <w:szCs w:val="28"/>
                <w:lang w:val="uk-UA" w:eastAsia="ru-RU"/>
              </w:rPr>
              <w:t>Бібліотека – чудо, бібліотека – клас, вона завжди чекає на Вас</w:t>
            </w:r>
            <w:r w:rsidRPr="002E78CC">
              <w:rPr>
                <w:rFonts w:ascii="Times New Roman" w:eastAsia="Times New Roman" w:hAnsi="Times New Roman" w:cs="Times New Roman"/>
                <w:color w:val="000000"/>
                <w:sz w:val="28"/>
                <w:szCs w:val="28"/>
                <w:lang w:val="uk-UA" w:eastAsia="ru-RU"/>
              </w:rPr>
              <w:t>»</w:t>
            </w:r>
          </w:p>
        </w:tc>
        <w:tc>
          <w:tcPr>
            <w:tcW w:w="33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Бібліо - паті</w:t>
            </w:r>
          </w:p>
        </w:tc>
        <w:tc>
          <w:tcPr>
            <w:tcW w:w="2122"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РДБ</w:t>
            </w:r>
          </w:p>
        </w:tc>
      </w:tr>
      <w:tr w:rsidR="007046D0" w:rsidRPr="002E78CC" w:rsidTr="00863B0D">
        <w:tc>
          <w:tcPr>
            <w:tcW w:w="70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98</w:t>
            </w:r>
          </w:p>
        </w:tc>
        <w:tc>
          <w:tcPr>
            <w:tcW w:w="4053" w:type="dxa"/>
            <w:tcBorders>
              <w:top w:val="nil"/>
              <w:left w:val="nil"/>
              <w:bottom w:val="nil"/>
              <w:right w:val="single" w:sz="8" w:space="0" w:color="auto"/>
            </w:tcBorders>
            <w:shd w:val="clear" w:color="auto" w:fill="FFFFFF"/>
            <w:tcMar>
              <w:top w:w="0" w:type="dxa"/>
              <w:left w:w="108" w:type="dxa"/>
              <w:bottom w:w="0" w:type="dxa"/>
              <w:right w:w="108" w:type="dxa"/>
            </w:tcMar>
          </w:tcPr>
          <w:p w:rsidR="007046D0" w:rsidRPr="002E78CC" w:rsidRDefault="00104DF1"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434861">
              <w:rPr>
                <w:rFonts w:ascii="Times New Roman" w:eastAsia="Times New Roman" w:hAnsi="Times New Roman" w:cs="Times New Roman"/>
                <w:color w:val="000000"/>
                <w:sz w:val="28"/>
                <w:szCs w:val="28"/>
                <w:lang w:val="uk-UA" w:eastAsia="ru-RU"/>
              </w:rPr>
              <w:t>Бібліостіль</w:t>
            </w:r>
            <w:r>
              <w:rPr>
                <w:rFonts w:ascii="Times New Roman" w:eastAsia="Times New Roman" w:hAnsi="Times New Roman" w:cs="Times New Roman"/>
                <w:color w:val="000000"/>
                <w:sz w:val="28"/>
                <w:szCs w:val="28"/>
                <w:lang w:val="uk-UA" w:eastAsia="ru-RU"/>
              </w:rPr>
              <w:t>»</w:t>
            </w:r>
          </w:p>
        </w:tc>
        <w:tc>
          <w:tcPr>
            <w:tcW w:w="3381" w:type="dxa"/>
            <w:tcBorders>
              <w:top w:val="nil"/>
              <w:left w:val="nil"/>
              <w:bottom w:val="nil"/>
              <w:right w:val="single" w:sz="8" w:space="0" w:color="auto"/>
            </w:tcBorders>
            <w:shd w:val="clear" w:color="auto" w:fill="FFFFFF"/>
            <w:tcMar>
              <w:top w:w="0" w:type="dxa"/>
              <w:left w:w="108" w:type="dxa"/>
              <w:bottom w:w="0" w:type="dxa"/>
              <w:right w:w="108" w:type="dxa"/>
            </w:tcMar>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Дефіле бібліотечних моделей</w:t>
            </w:r>
          </w:p>
        </w:tc>
        <w:tc>
          <w:tcPr>
            <w:tcW w:w="2122" w:type="dxa"/>
            <w:tcBorders>
              <w:top w:val="nil"/>
              <w:left w:val="nil"/>
              <w:bottom w:val="nil"/>
              <w:right w:val="single" w:sz="8" w:space="0" w:color="auto"/>
            </w:tcBorders>
            <w:shd w:val="clear" w:color="auto" w:fill="FFFFFF"/>
            <w:tcMar>
              <w:top w:w="0" w:type="dxa"/>
              <w:left w:w="108" w:type="dxa"/>
              <w:bottom w:w="0" w:type="dxa"/>
              <w:right w:w="108" w:type="dxa"/>
            </w:tcMar>
          </w:tcPr>
          <w:p w:rsidR="007046D0" w:rsidRPr="002E78CC"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nil"/>
              <w:right w:val="single" w:sz="8" w:space="0" w:color="auto"/>
            </w:tcBorders>
            <w:shd w:val="clear" w:color="auto" w:fill="FFFFFF"/>
            <w:tcMar>
              <w:top w:w="0" w:type="dxa"/>
              <w:left w:w="108" w:type="dxa"/>
              <w:bottom w:w="0" w:type="dxa"/>
              <w:right w:w="108" w:type="dxa"/>
            </w:tcMar>
          </w:tcPr>
          <w:p w:rsidR="007046D0" w:rsidRPr="002E78CC" w:rsidRDefault="00104DF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Веселе</w:t>
            </w:r>
          </w:p>
        </w:tc>
      </w:tr>
      <w:tr w:rsidR="00104DF1" w:rsidRPr="002E78CC" w:rsidTr="00863B0D">
        <w:tc>
          <w:tcPr>
            <w:tcW w:w="70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99</w:t>
            </w:r>
          </w:p>
        </w:tc>
        <w:tc>
          <w:tcPr>
            <w:tcW w:w="4053"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104DF1" w:rsidP="0043486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00434861">
              <w:rPr>
                <w:rFonts w:ascii="Times New Roman" w:eastAsia="Times New Roman" w:hAnsi="Times New Roman" w:cs="Times New Roman"/>
                <w:color w:val="000000"/>
                <w:sz w:val="28"/>
                <w:szCs w:val="28"/>
                <w:lang w:val="uk-UA" w:eastAsia="ru-RU"/>
              </w:rPr>
              <w:t>Я люблю свою бібліотеку</w:t>
            </w:r>
            <w:r>
              <w:rPr>
                <w:rFonts w:ascii="Times New Roman" w:eastAsia="Times New Roman" w:hAnsi="Times New Roman" w:cs="Times New Roman"/>
                <w:color w:val="000000"/>
                <w:sz w:val="28"/>
                <w:szCs w:val="28"/>
                <w:lang w:val="uk-UA" w:eastAsia="ru-RU"/>
              </w:rPr>
              <w:t>»</w:t>
            </w:r>
          </w:p>
        </w:tc>
        <w:tc>
          <w:tcPr>
            <w:tcW w:w="3381"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Позитив - акція</w:t>
            </w:r>
          </w:p>
        </w:tc>
        <w:tc>
          <w:tcPr>
            <w:tcW w:w="2122"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104DF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РДБ</w:t>
            </w:r>
          </w:p>
        </w:tc>
      </w:tr>
      <w:tr w:rsidR="00104DF1" w:rsidRPr="00434861" w:rsidTr="00863B0D">
        <w:tc>
          <w:tcPr>
            <w:tcW w:w="70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100</w:t>
            </w:r>
          </w:p>
        </w:tc>
        <w:tc>
          <w:tcPr>
            <w:tcW w:w="4053"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104DF1" w:rsidP="00184F9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дитячої мрії»</w:t>
            </w:r>
          </w:p>
        </w:tc>
        <w:tc>
          <w:tcPr>
            <w:tcW w:w="3381"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104DF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Конкурс малюнків</w:t>
            </w:r>
          </w:p>
        </w:tc>
        <w:tc>
          <w:tcPr>
            <w:tcW w:w="2122"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nil"/>
              <w:right w:val="single" w:sz="8" w:space="0" w:color="auto"/>
            </w:tcBorders>
            <w:shd w:val="clear" w:color="auto" w:fill="FFFFFF"/>
            <w:tcMar>
              <w:top w:w="0" w:type="dxa"/>
              <w:left w:w="108" w:type="dxa"/>
              <w:bottom w:w="0" w:type="dxa"/>
              <w:right w:w="108" w:type="dxa"/>
            </w:tcMar>
          </w:tcPr>
          <w:p w:rsidR="00104DF1" w:rsidRDefault="00434861"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Бібліотека – філія с. Проїждже</w:t>
            </w:r>
          </w:p>
        </w:tc>
      </w:tr>
      <w:tr w:rsidR="00614B94" w:rsidRPr="00434861" w:rsidTr="00863B0D">
        <w:tc>
          <w:tcPr>
            <w:tcW w:w="70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rsidR="00614B94" w:rsidRDefault="00614B94"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101</w:t>
            </w:r>
          </w:p>
        </w:tc>
        <w:tc>
          <w:tcPr>
            <w:tcW w:w="4053" w:type="dxa"/>
            <w:tcBorders>
              <w:top w:val="nil"/>
              <w:left w:val="nil"/>
              <w:bottom w:val="nil"/>
              <w:right w:val="single" w:sz="8" w:space="0" w:color="auto"/>
            </w:tcBorders>
            <w:shd w:val="clear" w:color="auto" w:fill="FFFFFF"/>
            <w:tcMar>
              <w:top w:w="0" w:type="dxa"/>
              <w:left w:w="108" w:type="dxa"/>
              <w:bottom w:w="0" w:type="dxa"/>
              <w:right w:w="108" w:type="dxa"/>
            </w:tcMar>
          </w:tcPr>
          <w:p w:rsidR="00614B94" w:rsidRDefault="00614B94" w:rsidP="00184F9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«Прочитано. Рекомендуємо»</w:t>
            </w:r>
          </w:p>
        </w:tc>
        <w:tc>
          <w:tcPr>
            <w:tcW w:w="3381" w:type="dxa"/>
            <w:tcBorders>
              <w:top w:val="nil"/>
              <w:left w:val="nil"/>
              <w:bottom w:val="nil"/>
              <w:right w:val="single" w:sz="8" w:space="0" w:color="auto"/>
            </w:tcBorders>
            <w:shd w:val="clear" w:color="auto" w:fill="FFFFFF"/>
            <w:tcMar>
              <w:top w:w="0" w:type="dxa"/>
              <w:left w:w="108" w:type="dxa"/>
              <w:bottom w:w="0" w:type="dxa"/>
              <w:right w:w="108" w:type="dxa"/>
            </w:tcMar>
          </w:tcPr>
          <w:p w:rsidR="00614B94" w:rsidRDefault="00614B94"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Літературна акці</w:t>
            </w:r>
          </w:p>
        </w:tc>
        <w:tc>
          <w:tcPr>
            <w:tcW w:w="2122" w:type="dxa"/>
            <w:tcBorders>
              <w:top w:val="nil"/>
              <w:left w:val="nil"/>
              <w:bottom w:val="nil"/>
              <w:right w:val="single" w:sz="8" w:space="0" w:color="auto"/>
            </w:tcBorders>
            <w:shd w:val="clear" w:color="auto" w:fill="FFFFFF"/>
            <w:tcMar>
              <w:top w:w="0" w:type="dxa"/>
              <w:left w:w="108" w:type="dxa"/>
              <w:bottom w:w="0" w:type="dxa"/>
              <w:right w:w="108" w:type="dxa"/>
            </w:tcMar>
          </w:tcPr>
          <w:p w:rsidR="00614B94" w:rsidRDefault="00614B94"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вересень</w:t>
            </w:r>
          </w:p>
        </w:tc>
        <w:tc>
          <w:tcPr>
            <w:tcW w:w="4164" w:type="dxa"/>
            <w:tcBorders>
              <w:top w:val="nil"/>
              <w:left w:val="nil"/>
              <w:bottom w:val="nil"/>
              <w:right w:val="single" w:sz="8" w:space="0" w:color="auto"/>
            </w:tcBorders>
            <w:shd w:val="clear" w:color="auto" w:fill="FFFFFF"/>
            <w:tcMar>
              <w:top w:w="0" w:type="dxa"/>
              <w:left w:w="108" w:type="dxa"/>
              <w:bottom w:w="0" w:type="dxa"/>
              <w:right w:w="108" w:type="dxa"/>
            </w:tcMar>
          </w:tcPr>
          <w:p w:rsidR="00614B94" w:rsidRDefault="00614B94" w:rsidP="0076593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p>
        </w:tc>
      </w:tr>
    </w:tbl>
    <w:p w:rsidR="00434861" w:rsidRDefault="00434861" w:rsidP="00765935">
      <w:pPr>
        <w:pStyle w:val="a7"/>
        <w:shd w:val="clear" w:color="auto" w:fill="FFFFFF"/>
        <w:jc w:val="center"/>
        <w:rPr>
          <w:rFonts w:ascii="Times New Roman" w:eastAsia="Times New Roman" w:hAnsi="Times New Roman" w:cs="Times New Roman"/>
          <w:b/>
          <w:color w:val="000000"/>
          <w:sz w:val="28"/>
          <w:szCs w:val="28"/>
          <w:lang w:val="uk-UA" w:eastAsia="ru-RU"/>
        </w:rPr>
      </w:pPr>
    </w:p>
    <w:p w:rsidR="00FE24DC" w:rsidRPr="002E78CC" w:rsidRDefault="00E0500A" w:rsidP="00765935">
      <w:pPr>
        <w:pStyle w:val="a7"/>
        <w:shd w:val="clear" w:color="auto" w:fill="FFFFFF"/>
        <w:jc w:val="center"/>
        <w:rPr>
          <w:rFonts w:ascii="Times New Roman" w:hAnsi="Times New Roman" w:cs="Times New Roman"/>
          <w:b/>
          <w:sz w:val="28"/>
          <w:szCs w:val="28"/>
          <w:lang w:val="uk-UA" w:eastAsia="ru-RU"/>
        </w:rPr>
      </w:pPr>
      <w:r w:rsidRPr="002E78CC">
        <w:rPr>
          <w:rFonts w:ascii="Times New Roman" w:eastAsia="Times New Roman" w:hAnsi="Times New Roman" w:cs="Times New Roman"/>
          <w:b/>
          <w:color w:val="000000"/>
          <w:sz w:val="28"/>
          <w:szCs w:val="28"/>
          <w:lang w:val="uk-UA" w:eastAsia="ru-RU"/>
        </w:rPr>
        <w:t> </w:t>
      </w:r>
      <w:r w:rsidR="00FE24DC" w:rsidRPr="002E78CC">
        <w:rPr>
          <w:rFonts w:ascii="Times New Roman" w:hAnsi="Times New Roman" w:cs="Times New Roman"/>
          <w:b/>
          <w:sz w:val="28"/>
          <w:szCs w:val="28"/>
          <w:lang w:val="uk-UA" w:eastAsia="ru-RU"/>
        </w:rPr>
        <w:t>Дозвілля</w:t>
      </w:r>
    </w:p>
    <w:p w:rsidR="00FE24DC" w:rsidRPr="002E78CC" w:rsidRDefault="00FE24DC" w:rsidP="00765935">
      <w:pPr>
        <w:shd w:val="clear" w:color="auto" w:fill="FFFFFF"/>
        <w:spacing w:after="0" w:line="240" w:lineRule="auto"/>
        <w:rPr>
          <w:rFonts w:ascii="Times New Roman" w:hAnsi="Times New Roman" w:cs="Times New Roman"/>
          <w:sz w:val="28"/>
          <w:szCs w:val="28"/>
          <w:lang w:val="uk-UA" w:eastAsia="ru-RU"/>
        </w:rPr>
      </w:pPr>
    </w:p>
    <w:tbl>
      <w:tblPr>
        <w:tblW w:w="14459" w:type="dxa"/>
        <w:tblInd w:w="-34" w:type="dxa"/>
        <w:shd w:val="clear" w:color="auto" w:fill="FFFFFF"/>
        <w:tblCellMar>
          <w:left w:w="0" w:type="dxa"/>
          <w:right w:w="0" w:type="dxa"/>
        </w:tblCellMar>
        <w:tblLook w:val="04A0" w:firstRow="1" w:lastRow="0" w:firstColumn="1" w:lastColumn="0" w:noHBand="0" w:noVBand="1"/>
      </w:tblPr>
      <w:tblGrid>
        <w:gridCol w:w="706"/>
        <w:gridCol w:w="4143"/>
        <w:gridCol w:w="3390"/>
        <w:gridCol w:w="2122"/>
        <w:gridCol w:w="4098"/>
      </w:tblGrid>
      <w:tr w:rsidR="00104DF1" w:rsidRPr="002E78CC" w:rsidTr="00F404A3">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p>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п/п</w:t>
            </w:r>
          </w:p>
        </w:tc>
        <w:tc>
          <w:tcPr>
            <w:tcW w:w="415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Напрямок та зміст роботи</w:t>
            </w:r>
          </w:p>
        </w:tc>
        <w:tc>
          <w:tcPr>
            <w:tcW w:w="340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Форма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Місце і час проведення</w:t>
            </w:r>
          </w:p>
        </w:tc>
        <w:tc>
          <w:tcPr>
            <w:tcW w:w="411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Організатори</w:t>
            </w:r>
          </w:p>
        </w:tc>
      </w:tr>
      <w:tr w:rsidR="00104DF1" w:rsidRPr="002E78CC" w:rsidTr="00F404A3">
        <w:tc>
          <w:tcPr>
            <w:tcW w:w="66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102</w:t>
            </w:r>
          </w:p>
        </w:tc>
        <w:tc>
          <w:tcPr>
            <w:tcW w:w="41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1E3D2C" w:rsidRDefault="00104DF1" w:rsidP="001E3D2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На щастя, на здоров’я, на Новий рік !»</w:t>
            </w:r>
          </w:p>
        </w:tc>
        <w:tc>
          <w:tcPr>
            <w:tcW w:w="34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Книжкова – журнальна мозаїка</w:t>
            </w:r>
          </w:p>
        </w:tc>
        <w:tc>
          <w:tcPr>
            <w:tcW w:w="21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січень</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04DF1" w:rsidRPr="002E78CC" w:rsidRDefault="004B5A49"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104DF1" w:rsidRPr="004B5A49" w:rsidTr="00F404A3">
        <w:tc>
          <w:tcPr>
            <w:tcW w:w="662"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E3D2C"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103</w:t>
            </w:r>
            <w:r w:rsidR="00104DF1" w:rsidRPr="002E78CC">
              <w:rPr>
                <w:rFonts w:ascii="Times New Roman" w:hAnsi="Times New Roman" w:cs="Times New Roman"/>
                <w:sz w:val="28"/>
                <w:szCs w:val="28"/>
                <w:lang w:val="uk-UA" w:eastAsia="ru-RU"/>
              </w:rPr>
              <w:t>.</w:t>
            </w:r>
          </w:p>
        </w:tc>
        <w:tc>
          <w:tcPr>
            <w:tcW w:w="415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bCs/>
                <w:sz w:val="28"/>
                <w:szCs w:val="28"/>
                <w:lang w:eastAsia="ru-RU"/>
              </w:rPr>
              <w:t>„На порозі – Новий рік!”</w:t>
            </w:r>
          </w:p>
        </w:tc>
        <w:tc>
          <w:tcPr>
            <w:tcW w:w="340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04DF1"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eastAsia="ru-RU"/>
              </w:rPr>
              <w:t>книжкова викладка</w:t>
            </w:r>
          </w:p>
        </w:tc>
        <w:tc>
          <w:tcPr>
            <w:tcW w:w="212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січень</w:t>
            </w:r>
          </w:p>
        </w:tc>
        <w:tc>
          <w:tcPr>
            <w:tcW w:w="411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104DF1" w:rsidRPr="002E78CC" w:rsidRDefault="004B5A49"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1E3D2C">
              <w:rPr>
                <w:rFonts w:ascii="Times New Roman" w:hAnsi="Times New Roman" w:cs="Times New Roman"/>
                <w:sz w:val="28"/>
                <w:szCs w:val="28"/>
                <w:lang w:val="uk-UA" w:eastAsia="ru-RU"/>
              </w:rPr>
              <w:t>Новоборове</w:t>
            </w:r>
          </w:p>
        </w:tc>
      </w:tr>
      <w:tr w:rsidR="00104DF1"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104</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104DF1" w:rsidRPr="002E78CC" w:rsidRDefault="00104DF1" w:rsidP="001E3D2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Власні ручки роблять стильні штучки»</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Виставка - захоплення</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104DF1"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листопад</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104DF1" w:rsidRPr="002E78CC" w:rsidRDefault="004B5A49"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105</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Перехрестями романтичних історій</w:t>
            </w:r>
            <w:r>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 Кохання – вічне людське почуття</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Книжкова подорож</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eastAsia="ru-RU"/>
              </w:rPr>
              <w:t>жовтень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106</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Жінки – це квіти України</w:t>
            </w:r>
            <w:r>
              <w:rPr>
                <w:rFonts w:ascii="Times New Roman" w:hAnsi="Times New Roman" w:cs="Times New Roman"/>
                <w:sz w:val="28"/>
                <w:szCs w:val="28"/>
                <w:lang w:val="uk-UA" w:eastAsia="ru-RU"/>
              </w:rPr>
              <w:t>»</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Виставка - свято</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березень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107</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«Новорічні чарівники»</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Історична мандрівка</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грудень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філія с. </w:t>
            </w:r>
            <w:r w:rsidR="001E3D2C">
              <w:rPr>
                <w:rFonts w:ascii="Times New Roman" w:hAnsi="Times New Roman" w:cs="Times New Roman"/>
                <w:sz w:val="28"/>
                <w:szCs w:val="28"/>
                <w:lang w:val="uk-UA" w:eastAsia="ru-RU"/>
              </w:rPr>
              <w:t>Шпотине</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108</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1E3D2C">
              <w:rPr>
                <w:rFonts w:ascii="Times New Roman" w:hAnsi="Times New Roman" w:cs="Times New Roman"/>
                <w:sz w:val="28"/>
                <w:szCs w:val="28"/>
                <w:lang w:val="uk-UA" w:eastAsia="ru-RU"/>
              </w:rPr>
              <w:t>Світ дитячих запитань</w:t>
            </w:r>
            <w:r>
              <w:rPr>
                <w:rFonts w:ascii="Times New Roman" w:hAnsi="Times New Roman" w:cs="Times New Roman"/>
                <w:sz w:val="28"/>
                <w:szCs w:val="28"/>
                <w:lang w:val="uk-UA" w:eastAsia="ru-RU"/>
              </w:rPr>
              <w:t>»</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Книжкова виставка</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жовтень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РДБ</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109</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«Новорічна плутанина»</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Розважальна вікторина</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грудень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1E3D2C">
              <w:rPr>
                <w:rFonts w:ascii="Times New Roman" w:hAnsi="Times New Roman" w:cs="Times New Roman"/>
                <w:sz w:val="28"/>
                <w:szCs w:val="28"/>
                <w:lang w:val="uk-UA" w:eastAsia="ru-RU"/>
              </w:rPr>
              <w:t>Титарівка</w:t>
            </w:r>
          </w:p>
        </w:tc>
      </w:tr>
      <w:tr w:rsidR="005813F3" w:rsidRPr="004B5A49" w:rsidTr="00F404A3">
        <w:tc>
          <w:tcPr>
            <w:tcW w:w="662"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tcPr>
          <w:p w:rsidR="005813F3"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110</w:t>
            </w:r>
          </w:p>
        </w:tc>
        <w:tc>
          <w:tcPr>
            <w:tcW w:w="4158"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«Новий рік крокує свято нам дарує»</w:t>
            </w:r>
          </w:p>
        </w:tc>
        <w:tc>
          <w:tcPr>
            <w:tcW w:w="3402"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Новорічне конфетті</w:t>
            </w:r>
          </w:p>
        </w:tc>
        <w:tc>
          <w:tcPr>
            <w:tcW w:w="2126"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Pr="002E78CC" w:rsidRDefault="001E3D2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грудень</w:t>
            </w:r>
          </w:p>
        </w:tc>
        <w:tc>
          <w:tcPr>
            <w:tcW w:w="4111" w:type="dxa"/>
            <w:tcBorders>
              <w:top w:val="nil"/>
              <w:left w:val="nil"/>
              <w:bottom w:val="nil"/>
              <w:right w:val="single" w:sz="8" w:space="0" w:color="000000"/>
            </w:tcBorders>
            <w:shd w:val="clear" w:color="auto" w:fill="FFFFFF"/>
            <w:tcMar>
              <w:top w:w="0" w:type="dxa"/>
              <w:left w:w="108" w:type="dxa"/>
              <w:bottom w:w="0" w:type="dxa"/>
              <w:right w:w="108" w:type="dxa"/>
            </w:tcMar>
          </w:tcPr>
          <w:p w:rsidR="005813F3" w:rsidRDefault="005813F3" w:rsidP="001E3D2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1E3D2C">
              <w:rPr>
                <w:rFonts w:ascii="Times New Roman" w:hAnsi="Times New Roman" w:cs="Times New Roman"/>
                <w:sz w:val="28"/>
                <w:szCs w:val="28"/>
                <w:lang w:val="uk-UA" w:eastAsia="ru-RU"/>
              </w:rPr>
              <w:t>Половинкине</w:t>
            </w:r>
          </w:p>
        </w:tc>
      </w:tr>
      <w:tr w:rsidR="005813F3" w:rsidRPr="004B5A49" w:rsidTr="00F404A3">
        <w:tc>
          <w:tcPr>
            <w:tcW w:w="66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813F3"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111</w:t>
            </w:r>
          </w:p>
        </w:tc>
        <w:tc>
          <w:tcPr>
            <w:tcW w:w="41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813F3" w:rsidRDefault="00591D9B"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«Сичневі дива»</w:t>
            </w:r>
          </w:p>
        </w:tc>
        <w:tc>
          <w:tcPr>
            <w:tcW w:w="34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813F3" w:rsidRDefault="005813F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Святкові розваги</w:t>
            </w:r>
          </w:p>
        </w:tc>
        <w:tc>
          <w:tcPr>
            <w:tcW w:w="21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813F3" w:rsidRPr="002E78CC" w:rsidRDefault="00F457EE"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січень</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813F3" w:rsidRDefault="00591D9B" w:rsidP="00F457EE">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F457EE">
              <w:rPr>
                <w:rFonts w:ascii="Times New Roman" w:hAnsi="Times New Roman" w:cs="Times New Roman"/>
                <w:sz w:val="28"/>
                <w:szCs w:val="28"/>
                <w:lang w:val="uk-UA" w:eastAsia="ru-RU"/>
              </w:rPr>
              <w:t>Нижньопокровка</w:t>
            </w:r>
          </w:p>
        </w:tc>
      </w:tr>
    </w:tbl>
    <w:p w:rsidR="00897FF5" w:rsidRPr="002E78CC" w:rsidRDefault="00897FF5" w:rsidP="00765935">
      <w:pPr>
        <w:shd w:val="clear" w:color="auto" w:fill="FFFFFF"/>
        <w:spacing w:after="0" w:line="240" w:lineRule="auto"/>
        <w:jc w:val="center"/>
        <w:rPr>
          <w:rFonts w:ascii="Times New Roman" w:hAnsi="Times New Roman" w:cs="Times New Roman"/>
          <w:b/>
          <w:sz w:val="28"/>
          <w:szCs w:val="28"/>
          <w:lang w:val="uk-UA" w:eastAsia="ru-RU"/>
        </w:rPr>
      </w:pPr>
    </w:p>
    <w:p w:rsidR="00434861" w:rsidRDefault="00434861" w:rsidP="00BD60D7">
      <w:pPr>
        <w:shd w:val="clear" w:color="auto" w:fill="FFFFFF"/>
        <w:spacing w:after="0" w:line="240" w:lineRule="auto"/>
        <w:jc w:val="center"/>
        <w:rPr>
          <w:rFonts w:ascii="Times New Roman" w:hAnsi="Times New Roman" w:cs="Times New Roman"/>
          <w:b/>
          <w:bCs/>
          <w:sz w:val="28"/>
          <w:szCs w:val="28"/>
          <w:lang w:eastAsia="ru-RU"/>
        </w:rPr>
      </w:pPr>
    </w:p>
    <w:p w:rsidR="00434861" w:rsidRDefault="00434861" w:rsidP="00BD60D7">
      <w:pPr>
        <w:shd w:val="clear" w:color="auto" w:fill="FFFFFF"/>
        <w:spacing w:after="0" w:line="240" w:lineRule="auto"/>
        <w:jc w:val="center"/>
        <w:rPr>
          <w:rFonts w:ascii="Times New Roman" w:hAnsi="Times New Roman" w:cs="Times New Roman"/>
          <w:b/>
          <w:bCs/>
          <w:sz w:val="28"/>
          <w:szCs w:val="28"/>
          <w:lang w:eastAsia="ru-RU"/>
        </w:rPr>
      </w:pPr>
    </w:p>
    <w:p w:rsidR="00D5103C" w:rsidRDefault="00D5103C" w:rsidP="00BD60D7">
      <w:pPr>
        <w:shd w:val="clear" w:color="auto" w:fill="FFFFFF"/>
        <w:spacing w:after="0" w:line="240" w:lineRule="auto"/>
        <w:jc w:val="center"/>
        <w:rPr>
          <w:rFonts w:ascii="Times New Roman" w:hAnsi="Times New Roman" w:cs="Times New Roman"/>
          <w:b/>
          <w:bCs/>
          <w:sz w:val="28"/>
          <w:szCs w:val="28"/>
          <w:lang w:eastAsia="ru-RU"/>
        </w:rPr>
      </w:pPr>
    </w:p>
    <w:p w:rsidR="00D5103C" w:rsidRDefault="00D5103C" w:rsidP="00BD60D7">
      <w:pPr>
        <w:shd w:val="clear" w:color="auto" w:fill="FFFFFF"/>
        <w:spacing w:after="0" w:line="240" w:lineRule="auto"/>
        <w:jc w:val="center"/>
        <w:rPr>
          <w:rFonts w:ascii="Times New Roman" w:hAnsi="Times New Roman" w:cs="Times New Roman"/>
          <w:b/>
          <w:bCs/>
          <w:sz w:val="28"/>
          <w:szCs w:val="28"/>
          <w:lang w:eastAsia="ru-RU"/>
        </w:rPr>
      </w:pPr>
    </w:p>
    <w:p w:rsidR="00D5103C" w:rsidRDefault="00D5103C" w:rsidP="00BD60D7">
      <w:pPr>
        <w:shd w:val="clear" w:color="auto" w:fill="FFFFFF"/>
        <w:spacing w:after="0" w:line="240" w:lineRule="auto"/>
        <w:jc w:val="center"/>
        <w:rPr>
          <w:rFonts w:ascii="Times New Roman" w:hAnsi="Times New Roman" w:cs="Times New Roman"/>
          <w:b/>
          <w:bCs/>
          <w:sz w:val="28"/>
          <w:szCs w:val="28"/>
          <w:lang w:eastAsia="ru-RU"/>
        </w:rPr>
      </w:pPr>
    </w:p>
    <w:p w:rsidR="00D5103C" w:rsidRDefault="00D5103C" w:rsidP="00BD60D7">
      <w:pPr>
        <w:shd w:val="clear" w:color="auto" w:fill="FFFFFF"/>
        <w:spacing w:after="0" w:line="240" w:lineRule="auto"/>
        <w:jc w:val="center"/>
        <w:rPr>
          <w:rFonts w:ascii="Times New Roman" w:hAnsi="Times New Roman" w:cs="Times New Roman"/>
          <w:b/>
          <w:bCs/>
          <w:sz w:val="28"/>
          <w:szCs w:val="28"/>
          <w:lang w:eastAsia="ru-RU"/>
        </w:rPr>
      </w:pPr>
    </w:p>
    <w:p w:rsidR="00BD60D7" w:rsidRPr="002E78CC" w:rsidRDefault="00D5103C" w:rsidP="00BD60D7">
      <w:pPr>
        <w:shd w:val="clear" w:color="auto" w:fill="FFFFFF"/>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Робота по просуванню читання</w:t>
      </w:r>
    </w:p>
    <w:p w:rsidR="00BD60D7" w:rsidRPr="002E78CC" w:rsidRDefault="00BD60D7" w:rsidP="00BD60D7">
      <w:pPr>
        <w:shd w:val="clear" w:color="auto" w:fill="FFFFFF"/>
        <w:spacing w:after="0" w:line="240" w:lineRule="auto"/>
        <w:jc w:val="center"/>
        <w:rPr>
          <w:rFonts w:ascii="Times New Roman" w:hAnsi="Times New Roman" w:cs="Times New Roman"/>
          <w:b/>
          <w:bCs/>
          <w:sz w:val="28"/>
          <w:szCs w:val="28"/>
          <w:lang w:val="uk-UA" w:eastAsia="ru-RU"/>
        </w:rPr>
      </w:pPr>
    </w:p>
    <w:p w:rsidR="00BD60D7" w:rsidRPr="002E78CC" w:rsidRDefault="00BD60D7" w:rsidP="00BD60D7">
      <w:pPr>
        <w:shd w:val="clear" w:color="auto" w:fill="FFFFFF"/>
        <w:spacing w:after="0" w:line="240" w:lineRule="auto"/>
        <w:jc w:val="center"/>
        <w:rPr>
          <w:rFonts w:ascii="Times New Roman" w:hAnsi="Times New Roman" w:cs="Times New Roman"/>
          <w:b/>
          <w:sz w:val="28"/>
          <w:szCs w:val="28"/>
          <w:lang w:eastAsia="ru-RU"/>
        </w:rPr>
      </w:pPr>
    </w:p>
    <w:tbl>
      <w:tblPr>
        <w:tblW w:w="14425" w:type="dxa"/>
        <w:shd w:val="clear" w:color="auto" w:fill="FFFFFF"/>
        <w:tblCellMar>
          <w:left w:w="0" w:type="dxa"/>
          <w:right w:w="0" w:type="dxa"/>
        </w:tblCellMar>
        <w:tblLook w:val="04A0" w:firstRow="1" w:lastRow="0" w:firstColumn="1" w:lastColumn="0" w:noHBand="0" w:noVBand="1"/>
      </w:tblPr>
      <w:tblGrid>
        <w:gridCol w:w="694"/>
        <w:gridCol w:w="3525"/>
        <w:gridCol w:w="4011"/>
        <w:gridCol w:w="1926"/>
        <w:gridCol w:w="4269"/>
      </w:tblGrid>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b/>
                <w:sz w:val="28"/>
                <w:szCs w:val="28"/>
                <w:lang w:eastAsia="ru-RU"/>
              </w:rPr>
            </w:pPr>
            <w:r w:rsidRPr="002E78CC">
              <w:rPr>
                <w:rFonts w:ascii="Times New Roman" w:hAnsi="Times New Roman" w:cs="Times New Roman"/>
                <w:b/>
                <w:bCs/>
                <w:sz w:val="28"/>
                <w:szCs w:val="28"/>
                <w:lang w:val="uk-UA" w:eastAsia="ru-RU"/>
              </w:rPr>
              <w:t>№</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b/>
                <w:sz w:val="28"/>
                <w:szCs w:val="28"/>
                <w:lang w:eastAsia="ru-RU"/>
              </w:rPr>
            </w:pPr>
            <w:r w:rsidRPr="002E78CC">
              <w:rPr>
                <w:rFonts w:ascii="Times New Roman" w:hAnsi="Times New Roman" w:cs="Times New Roman"/>
                <w:b/>
                <w:bCs/>
                <w:sz w:val="28"/>
                <w:szCs w:val="28"/>
                <w:lang w:val="uk-UA" w:eastAsia="ru-RU"/>
              </w:rPr>
              <w:t>Напрямок та зміст роботи</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b/>
                <w:sz w:val="28"/>
                <w:szCs w:val="28"/>
                <w:lang w:eastAsia="ru-RU"/>
              </w:rPr>
            </w:pPr>
            <w:r w:rsidRPr="002E78CC">
              <w:rPr>
                <w:rFonts w:ascii="Times New Roman" w:hAnsi="Times New Roman" w:cs="Times New Roman"/>
                <w:b/>
                <w:bCs/>
                <w:sz w:val="28"/>
                <w:szCs w:val="28"/>
                <w:lang w:val="uk-UA" w:eastAsia="ru-RU"/>
              </w:rPr>
              <w:t>Форма</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b/>
                <w:sz w:val="28"/>
                <w:szCs w:val="28"/>
                <w:lang w:eastAsia="ru-RU"/>
              </w:rPr>
            </w:pPr>
            <w:r w:rsidRPr="002E78CC">
              <w:rPr>
                <w:rFonts w:ascii="Times New Roman" w:hAnsi="Times New Roman" w:cs="Times New Roman"/>
                <w:b/>
                <w:bCs/>
                <w:sz w:val="28"/>
                <w:szCs w:val="28"/>
                <w:lang w:val="uk-UA" w:eastAsia="ru-RU"/>
              </w:rPr>
              <w:t>Термін</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b/>
                <w:sz w:val="28"/>
                <w:szCs w:val="28"/>
                <w:lang w:eastAsia="ru-RU"/>
              </w:rPr>
            </w:pPr>
            <w:r w:rsidRPr="002E78CC">
              <w:rPr>
                <w:rFonts w:ascii="Times New Roman" w:hAnsi="Times New Roman" w:cs="Times New Roman"/>
                <w:b/>
                <w:bCs/>
                <w:sz w:val="28"/>
                <w:szCs w:val="28"/>
                <w:lang w:val="uk-UA" w:eastAsia="ru-RU"/>
              </w:rPr>
              <w:t>Організатори</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sidRPr="006B6A83">
              <w:rPr>
                <w:rFonts w:ascii="Times New Roman" w:hAnsi="Times New Roman" w:cs="Times New Roman"/>
                <w:sz w:val="28"/>
                <w:szCs w:val="28"/>
                <w:lang w:val="uk-UA" w:eastAsia="ru-RU"/>
              </w:rPr>
              <w:t>112</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6B6A83">
              <w:rPr>
                <w:rFonts w:ascii="Times New Roman" w:hAnsi="Times New Roman" w:cs="Times New Roman"/>
                <w:sz w:val="28"/>
                <w:szCs w:val="28"/>
                <w:lang w:val="uk-UA" w:eastAsia="ru-RU"/>
              </w:rPr>
              <w:t>Гарний настрій з новинкою</w:t>
            </w:r>
            <w:r w:rsidRPr="002E78CC">
              <w:rPr>
                <w:rFonts w:ascii="Times New Roman" w:hAnsi="Times New Roman" w:cs="Times New Roman"/>
                <w:sz w:val="28"/>
                <w:szCs w:val="28"/>
                <w:lang w:val="uk-UA" w:eastAsia="ru-RU"/>
              </w:rPr>
              <w:t>»</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День Нової книги</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серпень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ЦРБ</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sidRPr="006B6A83">
              <w:rPr>
                <w:rFonts w:ascii="Times New Roman" w:hAnsi="Times New Roman" w:cs="Times New Roman"/>
                <w:sz w:val="28"/>
                <w:szCs w:val="28"/>
                <w:lang w:val="uk-UA" w:eastAsia="ru-RU"/>
              </w:rPr>
              <w:t>113</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6B6A83">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6B6A83">
              <w:rPr>
                <w:rFonts w:ascii="Times New Roman" w:hAnsi="Times New Roman" w:cs="Times New Roman"/>
                <w:sz w:val="28"/>
                <w:szCs w:val="28"/>
                <w:lang w:val="uk-UA" w:eastAsia="ru-RU"/>
              </w:rPr>
              <w:t>Пара рядків до філіжанки кави</w:t>
            </w:r>
            <w:r w:rsidRPr="002E78CC">
              <w:rPr>
                <w:rFonts w:ascii="Times New Roman" w:hAnsi="Times New Roman" w:cs="Times New Roman"/>
                <w:sz w:val="28"/>
                <w:szCs w:val="28"/>
                <w:lang w:val="uk-UA" w:eastAsia="ru-RU"/>
              </w:rPr>
              <w:t>»</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Закладки – запрошення </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Протягом року</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ЦРБ</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sidRPr="006B6A83">
              <w:rPr>
                <w:rFonts w:ascii="Times New Roman" w:hAnsi="Times New Roman" w:cs="Times New Roman"/>
                <w:sz w:val="28"/>
                <w:szCs w:val="28"/>
                <w:lang w:val="uk-UA" w:eastAsia="ru-RU"/>
              </w:rPr>
              <w:t>114</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6B6A83">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6B6A83">
              <w:rPr>
                <w:rFonts w:ascii="Times New Roman" w:hAnsi="Times New Roman" w:cs="Times New Roman"/>
                <w:sz w:val="28"/>
                <w:szCs w:val="28"/>
                <w:lang w:val="uk-UA" w:eastAsia="ru-RU"/>
              </w:rPr>
              <w:t>Мандри у казковий дивосвіт</w:t>
            </w:r>
            <w:r w:rsidRPr="002E78CC">
              <w:rPr>
                <w:rFonts w:ascii="Times New Roman" w:hAnsi="Times New Roman" w:cs="Times New Roman"/>
                <w:sz w:val="28"/>
                <w:szCs w:val="28"/>
                <w:lang w:val="uk-UA" w:eastAsia="ru-RU"/>
              </w:rPr>
              <w:t>»</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en-US" w:eastAsia="ru-RU"/>
              </w:rPr>
              <w:t xml:space="preserve">Book - </w:t>
            </w:r>
            <w:r>
              <w:rPr>
                <w:rFonts w:ascii="Times New Roman" w:hAnsi="Times New Roman" w:cs="Times New Roman"/>
                <w:sz w:val="28"/>
                <w:szCs w:val="28"/>
                <w:lang w:val="uk-UA" w:eastAsia="ru-RU"/>
              </w:rPr>
              <w:t>парад</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Протягом року</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РДБ</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115</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6B6A83">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color w:val="212121"/>
                <w:sz w:val="28"/>
                <w:szCs w:val="28"/>
              </w:rPr>
              <w:t>«</w:t>
            </w:r>
            <w:r w:rsidR="006B6A83">
              <w:rPr>
                <w:rFonts w:ascii="Times New Roman" w:hAnsi="Times New Roman" w:cs="Times New Roman"/>
                <w:color w:val="212121"/>
                <w:sz w:val="28"/>
                <w:szCs w:val="28"/>
                <w:lang w:val="uk-UA"/>
              </w:rPr>
              <w:t>Моя улюблена книга</w:t>
            </w:r>
            <w:r w:rsidRPr="002E78CC">
              <w:rPr>
                <w:rFonts w:ascii="Times New Roman" w:hAnsi="Times New Roman" w:cs="Times New Roman"/>
                <w:color w:val="212121"/>
                <w:sz w:val="28"/>
                <w:szCs w:val="28"/>
              </w:rPr>
              <w:t>»</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Створення відеороликів</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березень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ДЮБ</w:t>
            </w:r>
          </w:p>
        </w:tc>
      </w:tr>
      <w:tr w:rsidR="00074E8C" w:rsidRPr="002E78CC" w:rsidTr="000C7757">
        <w:trPr>
          <w:trHeight w:val="761"/>
        </w:trPr>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116</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6B6A83">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eastAsia="ru-RU"/>
              </w:rPr>
              <w:t>«</w:t>
            </w:r>
            <w:r w:rsidR="006B6A83">
              <w:rPr>
                <w:rFonts w:ascii="Times New Roman" w:hAnsi="Times New Roman" w:cs="Times New Roman"/>
                <w:sz w:val="28"/>
                <w:szCs w:val="28"/>
                <w:lang w:val="uk-UA" w:eastAsia="ru-RU"/>
              </w:rPr>
              <w:t>Книжкова спокуса – лікування романами</w:t>
            </w:r>
            <w:r w:rsidRPr="002E78CC">
              <w:rPr>
                <w:rFonts w:ascii="Times New Roman" w:hAnsi="Times New Roman" w:cs="Times New Roman"/>
                <w:sz w:val="28"/>
                <w:szCs w:val="28"/>
                <w:lang w:eastAsia="ru-RU"/>
              </w:rPr>
              <w:t>»</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Книжкова виставка - панорама</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листопад</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val="uk-UA" w:eastAsia="ru-RU"/>
              </w:rPr>
              <w:t>117</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color w:val="000000"/>
                <w:sz w:val="28"/>
                <w:szCs w:val="28"/>
                <w:lang w:val="uk-UA" w:eastAsia="ru-RU"/>
              </w:rPr>
              <w:t>«Сучасні книги в бібліотеці»</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Бібліо</w:t>
            </w:r>
            <w:r w:rsidR="00074E8C" w:rsidRPr="002E78CC">
              <w:rPr>
                <w:rFonts w:ascii="Times New Roman" w:eastAsia="Times New Roman" w:hAnsi="Times New Roman" w:cs="Times New Roman"/>
                <w:color w:val="000000"/>
                <w:sz w:val="28"/>
                <w:szCs w:val="28"/>
                <w:lang w:val="uk-UA" w:eastAsia="ru-RU"/>
              </w:rPr>
              <w:t>-акція</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ind w:left="360"/>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i/>
                <w:iCs/>
                <w:color w:val="000000"/>
                <w:sz w:val="28"/>
                <w:szCs w:val="28"/>
                <w:lang w:val="uk-UA" w:eastAsia="ru-RU"/>
              </w:rPr>
              <w:t>протягом року</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6B6A83" w:rsidP="006B6A83">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Бібліотека – філія с. Проїждже</w:t>
            </w:r>
          </w:p>
        </w:tc>
      </w:tr>
      <w:tr w:rsidR="00074E8C" w:rsidRPr="002E78CC" w:rsidTr="000C7757">
        <w:trPr>
          <w:trHeight w:val="969"/>
        </w:trPr>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sidRPr="006B6A83">
              <w:rPr>
                <w:rFonts w:ascii="Times New Roman" w:hAnsi="Times New Roman" w:cs="Times New Roman"/>
                <w:sz w:val="28"/>
                <w:szCs w:val="28"/>
                <w:lang w:val="uk-UA" w:eastAsia="ru-RU"/>
              </w:rPr>
              <w:t>118</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6B6A83">
            <w:pPr>
              <w:spacing w:after="0" w:line="240" w:lineRule="auto"/>
              <w:ind w:firstLine="426"/>
              <w:jc w:val="center"/>
              <w:rPr>
                <w:rFonts w:ascii="Times New Roman" w:eastAsia="Times New Roman" w:hAnsi="Times New Roman" w:cs="Times New Roman"/>
                <w:sz w:val="28"/>
                <w:szCs w:val="28"/>
                <w:lang w:eastAsia="ru-RU"/>
              </w:rPr>
            </w:pPr>
            <w:r w:rsidRPr="002E78CC">
              <w:rPr>
                <w:rFonts w:ascii="Times New Roman" w:eastAsia="Times New Roman" w:hAnsi="Times New Roman" w:cs="Times New Roman"/>
                <w:sz w:val="28"/>
                <w:szCs w:val="28"/>
                <w:lang w:val="uk-UA" w:eastAsia="ru-RU"/>
              </w:rPr>
              <w:t>«</w:t>
            </w:r>
            <w:r w:rsidR="006B6A83">
              <w:rPr>
                <w:rFonts w:ascii="Times New Roman" w:eastAsia="Times New Roman" w:hAnsi="Times New Roman" w:cs="Times New Roman"/>
                <w:sz w:val="28"/>
                <w:szCs w:val="28"/>
                <w:lang w:val="uk-UA" w:eastAsia="ru-RU"/>
              </w:rPr>
              <w:t>Дерево книжкових переваг</w:t>
            </w:r>
            <w:r w:rsidRPr="002E78CC">
              <w:rPr>
                <w:rFonts w:ascii="Times New Roman" w:eastAsia="Times New Roman" w:hAnsi="Times New Roman" w:cs="Times New Roman"/>
                <w:sz w:val="28"/>
                <w:szCs w:val="28"/>
                <w:lang w:val="uk-UA" w:eastAsia="ru-RU"/>
              </w:rPr>
              <w:t>»</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sidRPr="006B6A83">
              <w:rPr>
                <w:rFonts w:ascii="Times New Roman" w:eastAsia="Times New Roman" w:hAnsi="Times New Roman" w:cs="Times New Roman"/>
                <w:bCs/>
                <w:sz w:val="28"/>
                <w:szCs w:val="28"/>
                <w:lang w:val="uk-UA" w:eastAsia="ru-RU"/>
              </w:rPr>
              <w:t>Бібліо – голосування (рейтинг)</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6B6A83"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червень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ЦРБ</w:t>
            </w:r>
            <w:r w:rsidRPr="002E78CC">
              <w:rPr>
                <w:rFonts w:ascii="Times New Roman" w:hAnsi="Times New Roman" w:cs="Times New Roman"/>
                <w:sz w:val="28"/>
                <w:szCs w:val="28"/>
                <w:lang w:val="uk-UA" w:eastAsia="ru-RU"/>
              </w:rPr>
              <w:t>.</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6B6A83" w:rsidP="00074E8C">
            <w:pPr>
              <w:shd w:val="clear" w:color="auto" w:fill="FFFFFF"/>
              <w:spacing w:after="0" w:line="240" w:lineRule="auto"/>
              <w:jc w:val="center"/>
              <w:rPr>
                <w:rFonts w:ascii="Times New Roman" w:hAnsi="Times New Roman" w:cs="Times New Roman"/>
                <w:sz w:val="28"/>
                <w:szCs w:val="28"/>
                <w:lang w:eastAsia="ru-RU"/>
              </w:rPr>
            </w:pPr>
            <w:r w:rsidRPr="006B6A83">
              <w:rPr>
                <w:rFonts w:ascii="Times New Roman" w:hAnsi="Times New Roman" w:cs="Times New Roman"/>
                <w:sz w:val="28"/>
                <w:szCs w:val="28"/>
                <w:lang w:val="uk-UA" w:eastAsia="ru-RU"/>
              </w:rPr>
              <w:t>119</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6B6A83"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6B6A83">
              <w:rPr>
                <w:rFonts w:ascii="Times New Roman" w:hAnsi="Times New Roman" w:cs="Times New Roman"/>
                <w:sz w:val="28"/>
                <w:szCs w:val="28"/>
                <w:lang w:val="uk-UA"/>
              </w:rPr>
              <w:t>«</w:t>
            </w:r>
            <w:r w:rsidRPr="006B6A83">
              <w:rPr>
                <w:rFonts w:ascii="Times New Roman" w:hAnsi="Times New Roman" w:cs="Times New Roman"/>
                <w:sz w:val="28"/>
                <w:szCs w:val="28"/>
              </w:rPr>
              <w:t>Бібліоаптека: книги – найкращі ліки»</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Виставка - заклик</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eastAsia="ru-RU"/>
              </w:rPr>
            </w:pPr>
            <w:r w:rsidRPr="002E78CC">
              <w:rPr>
                <w:rFonts w:ascii="Times New Roman" w:hAnsi="Times New Roman" w:cs="Times New Roman"/>
                <w:sz w:val="28"/>
                <w:szCs w:val="28"/>
                <w:lang w:val="uk-UA" w:eastAsia="ru-RU"/>
              </w:rPr>
              <w:t>ІІІ-й квартал</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74297D">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74297D">
              <w:rPr>
                <w:rFonts w:ascii="Times New Roman" w:hAnsi="Times New Roman" w:cs="Times New Roman"/>
                <w:sz w:val="28"/>
                <w:szCs w:val="28"/>
                <w:lang w:val="uk-UA" w:eastAsia="ru-RU"/>
              </w:rPr>
              <w:t>Лиман</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74E8C" w:rsidRPr="0074297D"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sidRPr="0074297D">
              <w:rPr>
                <w:rFonts w:ascii="Times New Roman" w:hAnsi="Times New Roman" w:cs="Times New Roman"/>
                <w:sz w:val="28"/>
                <w:szCs w:val="28"/>
                <w:lang w:val="uk-UA" w:eastAsia="ru-RU"/>
              </w:rPr>
              <w:t>120</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«Досліджуй нові світи : ЧИТАЙ!»</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День дошкільнят</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липень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74297D">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74297D">
              <w:rPr>
                <w:rFonts w:ascii="Times New Roman" w:hAnsi="Times New Roman" w:cs="Times New Roman"/>
                <w:sz w:val="28"/>
                <w:szCs w:val="28"/>
                <w:lang w:val="uk-UA" w:eastAsia="ru-RU"/>
              </w:rPr>
              <w:t>Курячівка</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74E8C" w:rsidRPr="0074297D"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sidRPr="0074297D">
              <w:rPr>
                <w:rFonts w:ascii="Times New Roman" w:hAnsi="Times New Roman" w:cs="Times New Roman"/>
                <w:sz w:val="28"/>
                <w:szCs w:val="28"/>
                <w:lang w:val="uk-UA" w:eastAsia="ru-RU"/>
              </w:rPr>
              <w:t>121</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eastAsia="Times New Roman" w:hAnsi="Times New Roman" w:cs="Times New Roman"/>
                <w:sz w:val="28"/>
                <w:szCs w:val="28"/>
                <w:lang w:val="uk-UA" w:eastAsia="ru-RU"/>
              </w:rPr>
              <w:t>«Читай! Пізнавай! Дій»</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Перегляд літератури</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червень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74297D">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Бібліотека – філія с. Шпотине</w:t>
            </w:r>
          </w:p>
        </w:tc>
      </w:tr>
      <w:tr w:rsidR="00074E8C" w:rsidRPr="002E78CC" w:rsidTr="000C7757">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74E8C" w:rsidRPr="0074297D"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sidRPr="0074297D">
              <w:rPr>
                <w:rFonts w:ascii="Times New Roman" w:hAnsi="Times New Roman" w:cs="Times New Roman"/>
                <w:sz w:val="28"/>
                <w:szCs w:val="28"/>
                <w:lang w:val="uk-UA" w:eastAsia="ru-RU"/>
              </w:rPr>
              <w:t>122</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74297D">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val="uk-UA" w:eastAsia="ru-RU"/>
              </w:rPr>
              <w:t>«</w:t>
            </w:r>
            <w:r w:rsidR="0074297D">
              <w:rPr>
                <w:rFonts w:ascii="Times New Roman" w:hAnsi="Times New Roman" w:cs="Times New Roman"/>
                <w:sz w:val="28"/>
                <w:szCs w:val="28"/>
                <w:lang w:val="uk-UA" w:eastAsia="ru-RU"/>
              </w:rPr>
              <w:t>Читацька Академія у гостях Г.Х. Андерсена»</w:t>
            </w: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Міжнародний день дитячої книги</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квітень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74297D">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Бібліотека – філія с. </w:t>
            </w:r>
            <w:r w:rsidR="0074297D">
              <w:rPr>
                <w:rFonts w:ascii="Times New Roman" w:hAnsi="Times New Roman" w:cs="Times New Roman"/>
                <w:sz w:val="28"/>
                <w:szCs w:val="28"/>
                <w:lang w:val="uk-UA" w:eastAsia="ru-RU"/>
              </w:rPr>
              <w:t>Нижньопокровка</w:t>
            </w:r>
          </w:p>
        </w:tc>
      </w:tr>
      <w:tr w:rsidR="00074E8C" w:rsidRPr="002E78CC" w:rsidTr="000C7757">
        <w:trPr>
          <w:trHeight w:val="685"/>
        </w:trPr>
        <w:tc>
          <w:tcPr>
            <w:tcW w:w="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74E8C" w:rsidRPr="0074297D"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74297D">
              <w:rPr>
                <w:rFonts w:ascii="Times New Roman" w:hAnsi="Times New Roman" w:cs="Times New Roman"/>
                <w:sz w:val="28"/>
                <w:szCs w:val="28"/>
                <w:lang w:val="uk-UA" w:eastAsia="ru-RU"/>
              </w:rPr>
              <w:t>12</w:t>
            </w:r>
            <w:r w:rsidR="0074297D" w:rsidRPr="0074297D">
              <w:rPr>
                <w:rFonts w:ascii="Times New Roman" w:hAnsi="Times New Roman" w:cs="Times New Roman"/>
                <w:sz w:val="28"/>
                <w:szCs w:val="28"/>
                <w:lang w:val="uk-UA" w:eastAsia="ru-RU"/>
              </w:rPr>
              <w:t>3</w:t>
            </w:r>
          </w:p>
        </w:tc>
        <w:tc>
          <w:tcPr>
            <w:tcW w:w="3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r w:rsidRPr="002E78CC">
              <w:rPr>
                <w:rFonts w:ascii="Times New Roman" w:hAnsi="Times New Roman" w:cs="Times New Roman"/>
                <w:sz w:val="28"/>
                <w:szCs w:val="28"/>
                <w:lang w:eastAsia="ru-RU"/>
              </w:rPr>
              <w:t>«</w:t>
            </w:r>
            <w:r w:rsidR="0074297D">
              <w:rPr>
                <w:rFonts w:ascii="Times New Roman" w:hAnsi="Times New Roman" w:cs="Times New Roman"/>
                <w:sz w:val="28"/>
                <w:szCs w:val="28"/>
                <w:lang w:val="uk-UA" w:eastAsia="ru-RU"/>
              </w:rPr>
              <w:t>Моя остання осінь» до 85 річчя від дня народження Франсуази Саган</w:t>
            </w:r>
          </w:p>
          <w:p w:rsidR="00074E8C" w:rsidRPr="002E78CC" w:rsidRDefault="00074E8C" w:rsidP="00074E8C">
            <w:pPr>
              <w:shd w:val="clear" w:color="auto" w:fill="FFFFFF"/>
              <w:spacing w:after="0" w:line="240" w:lineRule="auto"/>
              <w:jc w:val="center"/>
              <w:rPr>
                <w:rFonts w:ascii="Times New Roman" w:hAnsi="Times New Roman" w:cs="Times New Roman"/>
                <w:sz w:val="28"/>
                <w:szCs w:val="28"/>
                <w:lang w:val="uk-UA" w:eastAsia="ru-RU"/>
              </w:rPr>
            </w:pPr>
          </w:p>
        </w:tc>
        <w:tc>
          <w:tcPr>
            <w:tcW w:w="40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74297D"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sidRPr="0074297D">
              <w:rPr>
                <w:rFonts w:ascii="Times New Roman" w:hAnsi="Times New Roman" w:cs="Times New Roman"/>
                <w:bCs/>
                <w:sz w:val="28"/>
                <w:szCs w:val="28"/>
                <w:lang w:val="uk-UA" w:eastAsia="ru-RU"/>
              </w:rPr>
              <w:t>Книжкова виставка</w:t>
            </w:r>
          </w:p>
        </w:tc>
        <w:tc>
          <w:tcPr>
            <w:tcW w:w="1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червень</w:t>
            </w:r>
          </w:p>
        </w:tc>
        <w:tc>
          <w:tcPr>
            <w:tcW w:w="42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74E8C" w:rsidRPr="002E78CC" w:rsidRDefault="0074297D" w:rsidP="00074E8C">
            <w:pPr>
              <w:shd w:val="clear" w:color="auto" w:fill="FFFFFF"/>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Бібліотека – філія с. Половинкине</w:t>
            </w:r>
          </w:p>
        </w:tc>
      </w:tr>
    </w:tbl>
    <w:p w:rsidR="00BD60D7" w:rsidRPr="0074297D" w:rsidRDefault="00BD60D7" w:rsidP="00BD60D7">
      <w:pPr>
        <w:shd w:val="clear" w:color="auto" w:fill="FFFFFF"/>
        <w:spacing w:after="0" w:line="240" w:lineRule="auto"/>
        <w:jc w:val="center"/>
        <w:rPr>
          <w:rFonts w:ascii="Times New Roman" w:hAnsi="Times New Roman" w:cs="Times New Roman"/>
          <w:b/>
          <w:sz w:val="28"/>
          <w:szCs w:val="28"/>
          <w:lang w:eastAsia="ru-RU"/>
        </w:rPr>
      </w:pPr>
    </w:p>
    <w:p w:rsidR="00A945AA" w:rsidRPr="002E78CC" w:rsidRDefault="00A945AA" w:rsidP="00765935">
      <w:pPr>
        <w:shd w:val="clear" w:color="auto" w:fill="FFFFFF"/>
        <w:jc w:val="center"/>
        <w:rPr>
          <w:rFonts w:ascii="Times New Roman" w:hAnsi="Times New Roman" w:cs="Times New Roman"/>
          <w:b/>
          <w:sz w:val="28"/>
          <w:szCs w:val="28"/>
          <w:lang w:val="uk-UA"/>
        </w:rPr>
      </w:pPr>
      <w:r w:rsidRPr="002E78CC">
        <w:rPr>
          <w:rFonts w:ascii="Times New Roman" w:hAnsi="Times New Roman" w:cs="Times New Roman"/>
          <w:b/>
          <w:sz w:val="28"/>
          <w:szCs w:val="28"/>
          <w:lang w:val="uk-UA"/>
        </w:rPr>
        <w:t xml:space="preserve">Зв'язки з </w:t>
      </w:r>
      <w:r w:rsidR="00796E43" w:rsidRPr="002E78CC">
        <w:rPr>
          <w:rFonts w:ascii="Times New Roman" w:hAnsi="Times New Roman" w:cs="Times New Roman"/>
          <w:b/>
          <w:sz w:val="28"/>
          <w:szCs w:val="28"/>
          <w:lang w:val="uk-UA"/>
        </w:rPr>
        <w:t>громад</w:t>
      </w:r>
      <w:r w:rsidRPr="002E78CC">
        <w:rPr>
          <w:rFonts w:ascii="Times New Roman" w:hAnsi="Times New Roman" w:cs="Times New Roman"/>
          <w:b/>
          <w:sz w:val="28"/>
          <w:szCs w:val="28"/>
          <w:lang w:val="uk-UA"/>
        </w:rPr>
        <w:t>кістю та партнерами</w:t>
      </w:r>
      <w:r w:rsidR="00796E43" w:rsidRPr="002E78CC">
        <w:rPr>
          <w:rFonts w:ascii="Times New Roman" w:hAnsi="Times New Roman" w:cs="Times New Roman"/>
          <w:b/>
          <w:sz w:val="28"/>
          <w:szCs w:val="28"/>
          <w:lang w:val="uk-UA"/>
        </w:rPr>
        <w:t>:</w:t>
      </w:r>
    </w:p>
    <w:p w:rsidR="00667434" w:rsidRPr="002E78CC" w:rsidRDefault="0097549D" w:rsidP="00074E8C">
      <w:pPr>
        <w:spacing w:line="240" w:lineRule="auto"/>
        <w:jc w:val="center"/>
        <w:rPr>
          <w:rFonts w:ascii="Times New Roman" w:eastAsia="Times New Roman" w:hAnsi="Times New Roman" w:cs="Times New Roman"/>
          <w:sz w:val="28"/>
          <w:szCs w:val="28"/>
          <w:lang w:val="uk-UA" w:eastAsia="ru-RU"/>
        </w:rPr>
      </w:pPr>
      <w:hyperlink r:id="rId9" w:history="1">
        <w:r w:rsidR="00667434" w:rsidRPr="002E78CC">
          <w:rPr>
            <w:rStyle w:val="ac"/>
            <w:rFonts w:ascii="Times New Roman" w:eastAsia="Times New Roman" w:hAnsi="Times New Roman" w:cs="Times New Roman"/>
            <w:b/>
            <w:bCs/>
            <w:color w:val="auto"/>
            <w:sz w:val="28"/>
            <w:szCs w:val="28"/>
            <w:lang w:eastAsia="ru-RU"/>
          </w:rPr>
          <w:t xml:space="preserve">Старобільський районний центр соціальних служб для сім'ї, дітей та </w:t>
        </w:r>
        <w:proofErr w:type="gramStart"/>
        <w:r w:rsidR="00667434" w:rsidRPr="002E78CC">
          <w:rPr>
            <w:rStyle w:val="ac"/>
            <w:rFonts w:ascii="Times New Roman" w:eastAsia="Times New Roman" w:hAnsi="Times New Roman" w:cs="Times New Roman"/>
            <w:b/>
            <w:bCs/>
            <w:color w:val="auto"/>
            <w:sz w:val="28"/>
            <w:szCs w:val="28"/>
            <w:lang w:eastAsia="ru-RU"/>
          </w:rPr>
          <w:t>молоді</w:t>
        </w:r>
      </w:hyperlink>
      <w:r w:rsidR="00E9504E" w:rsidRPr="002E78CC">
        <w:rPr>
          <w:rFonts w:ascii="Times New Roman" w:eastAsia="Times New Roman" w:hAnsi="Times New Roman" w:cs="Times New Roman"/>
          <w:sz w:val="28"/>
          <w:szCs w:val="28"/>
          <w:lang w:val="uk-UA" w:eastAsia="ru-RU"/>
        </w:rPr>
        <w:t xml:space="preserve">  :</w:t>
      </w:r>
      <w:proofErr w:type="gramEnd"/>
    </w:p>
    <w:tbl>
      <w:tblPr>
        <w:tblW w:w="14283" w:type="dxa"/>
        <w:shd w:val="clear" w:color="auto" w:fill="FFFFFF"/>
        <w:tblCellMar>
          <w:left w:w="0" w:type="dxa"/>
          <w:right w:w="0" w:type="dxa"/>
        </w:tblCellMar>
        <w:tblLook w:val="04A0" w:firstRow="1" w:lastRow="0" w:firstColumn="1" w:lastColumn="0" w:noHBand="0" w:noVBand="1"/>
      </w:tblPr>
      <w:tblGrid>
        <w:gridCol w:w="706"/>
        <w:gridCol w:w="4053"/>
        <w:gridCol w:w="3392"/>
        <w:gridCol w:w="2124"/>
        <w:gridCol w:w="4008"/>
      </w:tblGrid>
      <w:tr w:rsidR="00074E8C" w:rsidRPr="002E78CC" w:rsidTr="000C7757">
        <w:trPr>
          <w:trHeight w:val="891"/>
        </w:trPr>
        <w:tc>
          <w:tcPr>
            <w:tcW w:w="70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w:t>
            </w:r>
          </w:p>
        </w:tc>
        <w:tc>
          <w:tcPr>
            <w:tcW w:w="4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Напрямок та зміст роботи</w:t>
            </w:r>
          </w:p>
        </w:tc>
        <w:tc>
          <w:tcPr>
            <w:tcW w:w="33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Форма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DD581D"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hAnsi="Times New Roman" w:cs="Times New Roman"/>
                <w:b/>
                <w:bCs/>
                <w:sz w:val="28"/>
                <w:szCs w:val="28"/>
                <w:lang w:val="uk-UA" w:eastAsia="ru-RU"/>
              </w:rPr>
              <w:t>Термін</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2E78CC">
              <w:rPr>
                <w:rFonts w:ascii="Times New Roman" w:eastAsia="Times New Roman" w:hAnsi="Times New Roman" w:cs="Times New Roman"/>
                <w:b/>
                <w:bCs/>
                <w:color w:val="000000"/>
                <w:sz w:val="28"/>
                <w:szCs w:val="28"/>
                <w:lang w:val="uk-UA" w:eastAsia="ru-RU"/>
              </w:rPr>
              <w:t>Організатори</w:t>
            </w:r>
          </w:p>
        </w:tc>
      </w:tr>
      <w:tr w:rsidR="00074E8C" w:rsidRPr="002E78CC" w:rsidTr="000C7757">
        <w:tc>
          <w:tcPr>
            <w:tcW w:w="70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124</w:t>
            </w:r>
          </w:p>
        </w:tc>
        <w:tc>
          <w:tcPr>
            <w:tcW w:w="4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074E8C" w:rsidRDefault="00074E8C" w:rsidP="00993E13">
            <w:pPr>
              <w:shd w:val="clear" w:color="auto" w:fill="FFFFFF"/>
              <w:spacing w:before="100" w:beforeAutospacing="1" w:after="100" w:afterAutospacing="1" w:line="240" w:lineRule="auto"/>
              <w:jc w:val="center"/>
              <w:rPr>
                <w:rFonts w:ascii="Times New Roman" w:hAnsi="Times New Roman" w:cs="Times New Roman"/>
                <w:color w:val="000000"/>
                <w:sz w:val="28"/>
                <w:szCs w:val="28"/>
                <w:lang w:val="uk-UA"/>
              </w:rPr>
            </w:pPr>
            <w:r w:rsidRPr="00074E8C">
              <w:rPr>
                <w:rFonts w:ascii="Times New Roman" w:eastAsia="Times New Roman" w:hAnsi="Times New Roman" w:cs="Times New Roman"/>
                <w:color w:val="000000"/>
                <w:sz w:val="28"/>
                <w:szCs w:val="28"/>
                <w:lang w:eastAsia="ru-RU"/>
              </w:rPr>
              <w:t>"</w:t>
            </w:r>
            <w:r w:rsidRPr="00074E8C">
              <w:rPr>
                <w:rFonts w:ascii="Times New Roman" w:hAnsi="Times New Roman" w:cs="Times New Roman"/>
                <w:color w:val="000000"/>
                <w:sz w:val="28"/>
                <w:szCs w:val="28"/>
              </w:rPr>
              <w:t xml:space="preserve"> </w:t>
            </w:r>
            <w:r w:rsidR="00993E13">
              <w:rPr>
                <w:rFonts w:ascii="Times New Roman" w:hAnsi="Times New Roman" w:cs="Times New Roman"/>
                <w:color w:val="000000"/>
                <w:sz w:val="28"/>
                <w:szCs w:val="28"/>
                <w:lang w:val="uk-UA"/>
              </w:rPr>
              <w:t>Дружній Інтернет для літніх</w:t>
            </w:r>
            <w:r w:rsidRPr="00074E8C">
              <w:rPr>
                <w:rFonts w:ascii="Times New Roman" w:hAnsi="Times New Roman" w:cs="Times New Roman"/>
                <w:color w:val="000000"/>
                <w:sz w:val="28"/>
                <w:szCs w:val="28"/>
                <w:lang w:val="uk-UA"/>
              </w:rPr>
              <w:t>»</w:t>
            </w:r>
          </w:p>
        </w:tc>
        <w:tc>
          <w:tcPr>
            <w:tcW w:w="33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Пам’ятка</w:t>
            </w:r>
          </w:p>
        </w:tc>
        <w:tc>
          <w:tcPr>
            <w:tcW w:w="21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993E13"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жовтень</w:t>
            </w:r>
          </w:p>
        </w:tc>
        <w:tc>
          <w:tcPr>
            <w:tcW w:w="4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tc>
      </w:tr>
      <w:tr w:rsidR="00074E8C" w:rsidRPr="00074E8C" w:rsidTr="000C7757">
        <w:trPr>
          <w:trHeight w:val="395"/>
        </w:trPr>
        <w:tc>
          <w:tcPr>
            <w:tcW w:w="706"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125</w:t>
            </w:r>
          </w:p>
        </w:tc>
        <w:tc>
          <w:tcPr>
            <w:tcW w:w="405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74E8C" w:rsidRPr="002E78CC" w:rsidRDefault="00074E8C" w:rsidP="00993E1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993E13">
              <w:rPr>
                <w:rFonts w:ascii="Times New Roman" w:eastAsia="Times New Roman" w:hAnsi="Times New Roman" w:cs="Times New Roman"/>
                <w:color w:val="000000"/>
                <w:sz w:val="28"/>
                <w:szCs w:val="28"/>
                <w:lang w:val="uk-UA" w:eastAsia="ru-RU"/>
              </w:rPr>
              <w:t>Сімейна книжкова полиця»</w:t>
            </w:r>
          </w:p>
        </w:tc>
        <w:tc>
          <w:tcPr>
            <w:tcW w:w="3392"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Виставка - діалог</w:t>
            </w:r>
          </w:p>
        </w:tc>
        <w:tc>
          <w:tcPr>
            <w:tcW w:w="2124"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квітень</w:t>
            </w:r>
          </w:p>
        </w:tc>
        <w:tc>
          <w:tcPr>
            <w:tcW w:w="400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74E8C" w:rsidRPr="002E78CC" w:rsidRDefault="00993E13" w:rsidP="00993E1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074E8C" w:rsidRPr="00074E8C" w:rsidTr="000C7757">
        <w:trPr>
          <w:trHeight w:val="658"/>
        </w:trPr>
        <w:tc>
          <w:tcPr>
            <w:tcW w:w="706"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126</w:t>
            </w:r>
          </w:p>
        </w:tc>
        <w:tc>
          <w:tcPr>
            <w:tcW w:w="405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Default="00074E8C" w:rsidP="00993E13">
            <w:pPr>
              <w:shd w:val="clear" w:color="auto" w:fill="FFFFFF"/>
              <w:spacing w:before="100" w:beforeAutospacing="1" w:after="100" w:afterAutospacing="1" w:line="240" w:lineRule="auto"/>
              <w:jc w:val="center"/>
              <w:rPr>
                <w:rFonts w:ascii="Times New Roman" w:hAnsi="Times New Roman" w:cs="Times New Roman"/>
                <w:color w:val="1D2129"/>
                <w:sz w:val="28"/>
                <w:szCs w:val="28"/>
                <w:shd w:val="clear" w:color="auto" w:fill="FFFFFF"/>
                <w:lang w:val="uk-UA"/>
              </w:rPr>
            </w:pPr>
            <w:r w:rsidRPr="00074E8C">
              <w:rPr>
                <w:rFonts w:ascii="Times New Roman" w:hAnsi="Times New Roman" w:cs="Times New Roman"/>
                <w:color w:val="1D2129"/>
                <w:sz w:val="28"/>
                <w:szCs w:val="28"/>
                <w:shd w:val="clear" w:color="auto" w:fill="FFFFFF"/>
                <w:lang w:val="uk-UA"/>
              </w:rPr>
              <w:t>«</w:t>
            </w:r>
            <w:r w:rsidR="00993E13">
              <w:rPr>
                <w:rFonts w:ascii="Times New Roman" w:hAnsi="Times New Roman" w:cs="Times New Roman"/>
                <w:color w:val="1D2129"/>
                <w:sz w:val="28"/>
                <w:szCs w:val="28"/>
                <w:shd w:val="clear" w:color="auto" w:fill="FFFFFF"/>
                <w:lang w:val="uk-UA"/>
              </w:rPr>
              <w:t>Я не боюсь сказати</w:t>
            </w:r>
            <w:r w:rsidRPr="00074E8C">
              <w:rPr>
                <w:rFonts w:ascii="Times New Roman" w:hAnsi="Times New Roman" w:cs="Times New Roman"/>
                <w:color w:val="1D2129"/>
                <w:sz w:val="28"/>
                <w:szCs w:val="28"/>
                <w:shd w:val="clear" w:color="auto" w:fill="FFFFFF"/>
                <w:lang w:val="uk-UA"/>
              </w:rPr>
              <w:t>»</w:t>
            </w:r>
          </w:p>
          <w:p w:rsidR="00993E13" w:rsidRPr="00074E8C" w:rsidRDefault="00993E13" w:rsidP="00993E1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hAnsi="Times New Roman" w:cs="Times New Roman"/>
                <w:color w:val="1D2129"/>
                <w:sz w:val="28"/>
                <w:szCs w:val="28"/>
                <w:shd w:val="clear" w:color="auto" w:fill="FFFFFF"/>
                <w:lang w:val="uk-UA"/>
              </w:rPr>
              <w:t>До щорічної акціїї «16 днів без насильства»</w:t>
            </w:r>
          </w:p>
        </w:tc>
        <w:tc>
          <w:tcPr>
            <w:tcW w:w="339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Інформаційна зона</w:t>
            </w:r>
          </w:p>
        </w:tc>
        <w:tc>
          <w:tcPr>
            <w:tcW w:w="212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грудень</w:t>
            </w:r>
          </w:p>
        </w:tc>
        <w:tc>
          <w:tcPr>
            <w:tcW w:w="400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r w:rsidR="00074E8C" w:rsidRPr="002E78CC" w:rsidTr="000C7757">
        <w:tc>
          <w:tcPr>
            <w:tcW w:w="706"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993E13"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127</w:t>
            </w:r>
          </w:p>
        </w:tc>
        <w:tc>
          <w:tcPr>
            <w:tcW w:w="405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074E8C" w:rsidRDefault="00074E8C" w:rsidP="004C52AF">
            <w:pPr>
              <w:shd w:val="clear" w:color="auto" w:fill="FFFFFF"/>
              <w:spacing w:before="100" w:beforeAutospacing="1" w:after="100" w:afterAutospacing="1" w:line="240" w:lineRule="auto"/>
              <w:jc w:val="center"/>
              <w:rPr>
                <w:rFonts w:ascii="Times New Roman" w:hAnsi="Times New Roman" w:cs="Times New Roman"/>
                <w:color w:val="1D2129"/>
                <w:sz w:val="28"/>
                <w:szCs w:val="28"/>
                <w:shd w:val="clear" w:color="auto" w:fill="FFFFFF"/>
              </w:rPr>
            </w:pPr>
            <w:r w:rsidRPr="00074E8C">
              <w:rPr>
                <w:rFonts w:ascii="Times New Roman" w:hAnsi="Times New Roman" w:cs="Times New Roman"/>
                <w:color w:val="333333"/>
                <w:sz w:val="28"/>
                <w:szCs w:val="28"/>
                <w:shd w:val="clear" w:color="auto" w:fill="FFFFFF"/>
                <w:lang w:val="uk-UA"/>
              </w:rPr>
              <w:t>«</w:t>
            </w:r>
            <w:r w:rsidR="004C52AF">
              <w:rPr>
                <w:rFonts w:ascii="Times New Roman" w:hAnsi="Times New Roman" w:cs="Times New Roman"/>
                <w:color w:val="333333"/>
                <w:sz w:val="28"/>
                <w:szCs w:val="28"/>
                <w:shd w:val="clear" w:color="auto" w:fill="FFFFFF"/>
                <w:lang w:val="uk-UA"/>
              </w:rPr>
              <w:t>Правові сайти до ваших послуг</w:t>
            </w:r>
            <w:r w:rsidRPr="00074E8C">
              <w:rPr>
                <w:rFonts w:ascii="Times New Roman" w:hAnsi="Times New Roman" w:cs="Times New Roman"/>
                <w:color w:val="333333"/>
                <w:sz w:val="28"/>
                <w:szCs w:val="28"/>
                <w:shd w:val="clear" w:color="auto" w:fill="FFFFFF"/>
              </w:rPr>
              <w:t>»</w:t>
            </w:r>
          </w:p>
        </w:tc>
        <w:tc>
          <w:tcPr>
            <w:tcW w:w="3392"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4C52AF" w:rsidRDefault="004C52AF"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Тематичний куточок</w:t>
            </w:r>
          </w:p>
        </w:tc>
        <w:tc>
          <w:tcPr>
            <w:tcW w:w="212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5C083A" w:rsidRDefault="005C083A"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листопад</w:t>
            </w:r>
          </w:p>
        </w:tc>
        <w:tc>
          <w:tcPr>
            <w:tcW w:w="4008"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074E8C" w:rsidRPr="002E78CC" w:rsidRDefault="00074E8C" w:rsidP="00074E8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ЦРБ</w:t>
            </w:r>
          </w:p>
        </w:tc>
      </w:tr>
    </w:tbl>
    <w:p w:rsidR="00D5103C" w:rsidRDefault="00D5103C" w:rsidP="00E04D17">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p>
    <w:p w:rsidR="00D5103C" w:rsidRDefault="00D5103C" w:rsidP="00E04D17">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p>
    <w:p w:rsidR="00FF1651" w:rsidRPr="002E78CC" w:rsidRDefault="009C7A61" w:rsidP="00E04D17">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2E78CC">
        <w:rPr>
          <w:rFonts w:ascii="Times New Roman" w:eastAsia="Times New Roman" w:hAnsi="Times New Roman" w:cs="Times New Roman"/>
          <w:b/>
          <w:color w:val="000000"/>
          <w:sz w:val="28"/>
          <w:szCs w:val="28"/>
          <w:lang w:val="uk-UA" w:eastAsia="ru-RU"/>
        </w:rPr>
        <w:t>РОБОТА КЛУБІВ ЗА ІНТЕРЕСАМИ:</w:t>
      </w:r>
    </w:p>
    <w:p w:rsidR="009C7A61" w:rsidRPr="002E78CC" w:rsidRDefault="009C7A61" w:rsidP="00D6646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КЛУБ  «СКІФ»</w:t>
      </w:r>
    </w:p>
    <w:p w:rsidR="009C7A61" w:rsidRPr="002E78CC" w:rsidRDefault="004C52AF" w:rsidP="009C7A61">
      <w:pPr>
        <w:pStyle w:val="a4"/>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«Всеволод Гаршин і Старобільськ» - літературна подорож (До 165 річчя, з дня народження письменника).</w:t>
      </w:r>
    </w:p>
    <w:p w:rsidR="009C7A61" w:rsidRPr="004C52AF" w:rsidRDefault="004C52AF" w:rsidP="004C52AF">
      <w:pPr>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r w:rsidRPr="004C52AF">
        <w:rPr>
          <w:rFonts w:ascii="Times New Roman" w:eastAsia="Times New Roman" w:hAnsi="Times New Roman" w:cs="Times New Roman"/>
          <w:color w:val="000000"/>
          <w:sz w:val="28"/>
          <w:szCs w:val="28"/>
          <w:lang w:val="uk-UA" w:eastAsia="ru-RU"/>
        </w:rPr>
        <w:t xml:space="preserve"> </w:t>
      </w:r>
      <w:r w:rsidR="009C7A61" w:rsidRPr="004C52AF">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Поезія, ти сила чарівна, що музикою серце надихає</w:t>
      </w:r>
      <w:r w:rsidR="009C7A61" w:rsidRPr="004C52AF">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uk-UA" w:eastAsia="ru-RU"/>
        </w:rPr>
        <w:t>День поезії.</w:t>
      </w:r>
    </w:p>
    <w:p w:rsidR="009C7A61" w:rsidRPr="004C52AF" w:rsidRDefault="009C7A61" w:rsidP="004C52AF">
      <w:pPr>
        <w:pStyle w:val="a4"/>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4C52AF">
        <w:rPr>
          <w:rFonts w:ascii="Times New Roman" w:eastAsia="Times New Roman" w:hAnsi="Times New Roman" w:cs="Times New Roman"/>
          <w:color w:val="000000"/>
          <w:sz w:val="28"/>
          <w:szCs w:val="28"/>
          <w:lang w:val="uk-UA" w:eastAsia="ru-RU"/>
        </w:rPr>
        <w:t>«</w:t>
      </w:r>
      <w:r w:rsidR="004C52AF">
        <w:rPr>
          <w:rFonts w:ascii="Times New Roman" w:eastAsia="Times New Roman" w:hAnsi="Times New Roman" w:cs="Times New Roman"/>
          <w:color w:val="000000"/>
          <w:sz w:val="28"/>
          <w:szCs w:val="28"/>
          <w:lang w:val="uk-UA" w:eastAsia="ru-RU"/>
        </w:rPr>
        <w:t>Славне місто моє степове</w:t>
      </w:r>
      <w:r w:rsidRPr="004C52AF">
        <w:rPr>
          <w:rFonts w:ascii="Times New Roman" w:eastAsia="Times New Roman" w:hAnsi="Times New Roman" w:cs="Times New Roman"/>
          <w:color w:val="000000"/>
          <w:sz w:val="28"/>
          <w:szCs w:val="28"/>
          <w:lang w:val="uk-UA" w:eastAsia="ru-RU"/>
        </w:rPr>
        <w:t xml:space="preserve">» - </w:t>
      </w:r>
      <w:r w:rsidR="004C52AF">
        <w:rPr>
          <w:rFonts w:ascii="Times New Roman" w:eastAsia="Times New Roman" w:hAnsi="Times New Roman" w:cs="Times New Roman"/>
          <w:color w:val="000000"/>
          <w:sz w:val="28"/>
          <w:szCs w:val="28"/>
          <w:lang w:val="uk-UA" w:eastAsia="ru-RU"/>
        </w:rPr>
        <w:t>історичний екскурс містом</w:t>
      </w:r>
    </w:p>
    <w:p w:rsidR="009C7A61" w:rsidRPr="002E78CC" w:rsidRDefault="009C7A61" w:rsidP="004C52AF">
      <w:pPr>
        <w:pStyle w:val="a4"/>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w:t>
      </w:r>
      <w:r w:rsidR="004C52AF">
        <w:rPr>
          <w:rFonts w:ascii="Times New Roman" w:eastAsia="Times New Roman" w:hAnsi="Times New Roman" w:cs="Times New Roman"/>
          <w:color w:val="000000"/>
          <w:sz w:val="28"/>
          <w:szCs w:val="28"/>
          <w:lang w:val="uk-UA" w:eastAsia="ru-RU"/>
        </w:rPr>
        <w:t>Мала Батьківщина Валентини Язєвої</w:t>
      </w:r>
      <w:r w:rsidRPr="002E78CC">
        <w:rPr>
          <w:rFonts w:ascii="Times New Roman" w:eastAsia="Times New Roman" w:hAnsi="Times New Roman" w:cs="Times New Roman"/>
          <w:color w:val="000000"/>
          <w:sz w:val="28"/>
          <w:szCs w:val="28"/>
          <w:lang w:val="uk-UA" w:eastAsia="ru-RU"/>
        </w:rPr>
        <w:t xml:space="preserve">» - </w:t>
      </w:r>
      <w:r w:rsidR="004C52AF">
        <w:rPr>
          <w:rFonts w:ascii="Times New Roman" w:eastAsia="Times New Roman" w:hAnsi="Times New Roman" w:cs="Times New Roman"/>
          <w:color w:val="000000"/>
          <w:sz w:val="28"/>
          <w:szCs w:val="28"/>
          <w:lang w:val="uk-UA" w:eastAsia="ru-RU"/>
        </w:rPr>
        <w:t>вечір зустріч</w:t>
      </w:r>
    </w:p>
    <w:p w:rsidR="00821374" w:rsidRPr="002E78CC" w:rsidRDefault="00821374" w:rsidP="00821374">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КЛУБ «КІВІС» :</w:t>
      </w:r>
    </w:p>
    <w:p w:rsidR="006D4E9C" w:rsidRPr="002E78CC" w:rsidRDefault="004C52AF" w:rsidP="006D4E9C">
      <w:pPr>
        <w:pStyle w:val="a4"/>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Зустріч з музикантами міста</w:t>
      </w:r>
      <w:r w:rsidR="006D4E9C" w:rsidRPr="002E78CC">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uk-UA" w:eastAsia="ru-RU"/>
        </w:rPr>
        <w:t>Мовою музики</w:t>
      </w:r>
      <w:r w:rsidR="006D4E9C" w:rsidRPr="002E78CC">
        <w:rPr>
          <w:rFonts w:ascii="Times New Roman" w:eastAsia="Times New Roman" w:hAnsi="Times New Roman" w:cs="Times New Roman"/>
          <w:color w:val="000000"/>
          <w:sz w:val="28"/>
          <w:szCs w:val="28"/>
          <w:lang w:val="uk-UA" w:eastAsia="ru-RU"/>
        </w:rPr>
        <w:t>»</w:t>
      </w:r>
    </w:p>
    <w:p w:rsidR="009161D3" w:rsidRPr="002E78CC" w:rsidRDefault="004C52AF" w:rsidP="009161D3">
      <w:pPr>
        <w:pStyle w:val="a4"/>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2E78C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Кіносюжети та обговорення – «Підлітковий алкоголізм»</w:t>
      </w:r>
    </w:p>
    <w:p w:rsidR="009161D3" w:rsidRPr="002E78CC" w:rsidRDefault="004C52AF" w:rsidP="009161D3">
      <w:pPr>
        <w:pStyle w:val="a4"/>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Відкрита розмова – «Моя уява про подружнє життя»</w:t>
      </w:r>
    </w:p>
    <w:p w:rsidR="00E04D17" w:rsidRDefault="00E04D17" w:rsidP="00E04D17">
      <w:pPr>
        <w:pStyle w:val="a4"/>
        <w:shd w:val="clear" w:color="auto" w:fill="FFFFFF"/>
        <w:spacing w:before="100" w:beforeAutospacing="1" w:after="100" w:afterAutospacing="1" w:line="240" w:lineRule="auto"/>
        <w:ind w:left="750"/>
        <w:rPr>
          <w:rFonts w:ascii="Times New Roman" w:eastAsia="Times New Roman" w:hAnsi="Times New Roman" w:cs="Times New Roman"/>
          <w:color w:val="000000"/>
          <w:sz w:val="28"/>
          <w:szCs w:val="28"/>
          <w:lang w:val="uk-UA" w:eastAsia="ru-RU"/>
        </w:rPr>
      </w:pPr>
    </w:p>
    <w:p w:rsidR="0011521F" w:rsidRPr="002E78CC" w:rsidRDefault="0011521F" w:rsidP="0011521F">
      <w:pPr>
        <w:spacing w:after="0" w:line="240" w:lineRule="auto"/>
        <w:jc w:val="center"/>
        <w:rPr>
          <w:rFonts w:ascii="Times New Roman" w:eastAsiaTheme="minorHAnsi" w:hAnsi="Times New Roman" w:cs="Times New Roman"/>
          <w:b/>
          <w:sz w:val="28"/>
          <w:szCs w:val="28"/>
          <w:lang w:val="uk-UA" w:eastAsia="ru-RU"/>
        </w:rPr>
      </w:pPr>
      <w:r w:rsidRPr="002E78CC">
        <w:rPr>
          <w:rFonts w:ascii="Times New Roman" w:eastAsiaTheme="minorHAnsi" w:hAnsi="Times New Roman" w:cs="Times New Roman"/>
          <w:b/>
          <w:sz w:val="28"/>
          <w:szCs w:val="28"/>
          <w:lang w:val="uk-UA" w:eastAsia="ru-RU"/>
        </w:rPr>
        <w:t>Робота  інтернет</w:t>
      </w:r>
      <w:r w:rsidR="00DA2370" w:rsidRPr="002E78CC">
        <w:rPr>
          <w:rFonts w:ascii="Times New Roman" w:eastAsiaTheme="minorHAnsi" w:hAnsi="Times New Roman" w:cs="Times New Roman"/>
          <w:b/>
          <w:sz w:val="28"/>
          <w:szCs w:val="28"/>
          <w:lang w:val="uk-UA" w:eastAsia="ru-RU"/>
        </w:rPr>
        <w:t xml:space="preserve"> </w:t>
      </w:r>
      <w:r w:rsidRPr="002E78CC">
        <w:rPr>
          <w:rFonts w:ascii="Times New Roman" w:eastAsiaTheme="minorHAnsi" w:hAnsi="Times New Roman" w:cs="Times New Roman"/>
          <w:b/>
          <w:sz w:val="28"/>
          <w:szCs w:val="28"/>
          <w:lang w:val="uk-UA" w:eastAsia="ru-RU"/>
        </w:rPr>
        <w:t>- центру</w:t>
      </w:r>
    </w:p>
    <w:p w:rsidR="0011521F" w:rsidRPr="002E78CC" w:rsidRDefault="0011521F" w:rsidP="0011521F">
      <w:pPr>
        <w:spacing w:after="0" w:line="240" w:lineRule="auto"/>
        <w:rPr>
          <w:rFonts w:ascii="Times New Roman" w:eastAsiaTheme="minorHAnsi" w:hAnsi="Times New Roman" w:cs="Times New Roman"/>
          <w:b/>
          <w:sz w:val="28"/>
          <w:szCs w:val="28"/>
          <w:lang w:eastAsia="ru-RU"/>
        </w:rPr>
      </w:pPr>
      <w:r w:rsidRPr="002E78CC">
        <w:rPr>
          <w:rFonts w:ascii="Times New Roman" w:eastAsiaTheme="minorHAnsi" w:hAnsi="Times New Roman" w:cs="Times New Roman"/>
          <w:b/>
          <w:sz w:val="28"/>
          <w:szCs w:val="28"/>
          <w:lang w:eastAsia="ru-RU"/>
        </w:rPr>
        <w:t> </w:t>
      </w:r>
    </w:p>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 </w:t>
      </w:r>
    </w:p>
    <w:tbl>
      <w:tblPr>
        <w:tblW w:w="0" w:type="auto"/>
        <w:tblInd w:w="851" w:type="dxa"/>
        <w:shd w:val="clear" w:color="auto" w:fill="FFFFFF"/>
        <w:tblCellMar>
          <w:left w:w="0" w:type="dxa"/>
          <w:right w:w="0" w:type="dxa"/>
        </w:tblCellMar>
        <w:tblLook w:val="04A0" w:firstRow="1" w:lastRow="0" w:firstColumn="1" w:lastColumn="0" w:noHBand="0" w:noVBand="1"/>
      </w:tblPr>
      <w:tblGrid>
        <w:gridCol w:w="663"/>
        <w:gridCol w:w="5483"/>
        <w:gridCol w:w="3264"/>
        <w:gridCol w:w="2193"/>
        <w:gridCol w:w="2332"/>
      </w:tblGrid>
      <w:tr w:rsidR="0011521F" w:rsidRPr="002E78CC" w:rsidTr="00BC7C5D">
        <w:tc>
          <w:tcPr>
            <w:tcW w:w="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w:t>
            </w:r>
          </w:p>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п/п</w:t>
            </w:r>
          </w:p>
        </w:tc>
        <w:tc>
          <w:tcPr>
            <w:tcW w:w="548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Напрямок та зміст роботи</w:t>
            </w:r>
          </w:p>
        </w:tc>
        <w:tc>
          <w:tcPr>
            <w:tcW w:w="326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Форма</w:t>
            </w:r>
          </w:p>
        </w:tc>
        <w:tc>
          <w:tcPr>
            <w:tcW w:w="21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DD581D" w:rsidP="0011521F">
            <w:pPr>
              <w:spacing w:after="0" w:line="240" w:lineRule="auto"/>
              <w:rPr>
                <w:rFonts w:ascii="Times New Roman" w:eastAsiaTheme="minorHAnsi" w:hAnsi="Times New Roman" w:cs="Times New Roman"/>
                <w:sz w:val="28"/>
                <w:szCs w:val="28"/>
                <w:lang w:eastAsia="ru-RU"/>
              </w:rPr>
            </w:pPr>
            <w:r w:rsidRPr="002E78CC">
              <w:rPr>
                <w:rFonts w:ascii="Times New Roman" w:hAnsi="Times New Roman" w:cs="Times New Roman"/>
                <w:b/>
                <w:bCs/>
                <w:sz w:val="28"/>
                <w:szCs w:val="28"/>
                <w:lang w:val="uk-UA" w:eastAsia="ru-RU"/>
              </w:rPr>
              <w:t>Термін</w:t>
            </w:r>
          </w:p>
        </w:tc>
        <w:tc>
          <w:tcPr>
            <w:tcW w:w="233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Організатори</w:t>
            </w: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1.</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791CB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 xml:space="preserve">Проведення індивідуальних та групових тренінгів, консультацій для відвідувачів інтернет – центру за розробленою програмою занять. </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постійно</w:t>
            </w: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2.</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Засобами інтернету надавати весь спектр послуг відвідувачів:</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Спілкування з близькими через скайп- зв’язок</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Доступ до інформації на урядових сайтах</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Дистанційне навчання</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Оперативний доступ до інформаційних  ресурсів</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Пошук роботи</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Інформація про медичні заклади</w:t>
            </w:r>
          </w:p>
          <w:p w:rsidR="0011521F" w:rsidRPr="002E78CC" w:rsidRDefault="0011521F" w:rsidP="0011521F">
            <w:pPr>
              <w:numPr>
                <w:ilvl w:val="0"/>
                <w:numId w:val="12"/>
              </w:numPr>
              <w:spacing w:after="0" w:line="240" w:lineRule="auto"/>
              <w:contextualSpacing/>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Інтернет - банкінг</w:t>
            </w:r>
          </w:p>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 xml:space="preserve"> </w:t>
            </w: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постійно</w:t>
            </w: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val="en-US" w:eastAsia="ru-RU"/>
              </w:rPr>
              <w:t>3</w:t>
            </w:r>
            <w:r w:rsidRPr="002E78CC">
              <w:rPr>
                <w:rFonts w:ascii="Times New Roman" w:eastAsiaTheme="minorHAnsi" w:hAnsi="Times New Roman" w:cs="Times New Roman"/>
                <w:sz w:val="28"/>
                <w:szCs w:val="28"/>
                <w:lang w:eastAsia="ru-RU"/>
              </w:rPr>
              <w:t>.</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791CB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Використання сервісів Веб 2.0 – як  інструмент реклами бібліотеки( Ютуб, Фейсбук, ,</w:t>
            </w:r>
            <w:r w:rsidR="00791CBF" w:rsidRPr="002E78CC">
              <w:rPr>
                <w:rFonts w:ascii="Times New Roman" w:eastAsiaTheme="minorHAnsi" w:hAnsi="Times New Roman" w:cs="Times New Roman"/>
                <w:sz w:val="28"/>
                <w:szCs w:val="28"/>
                <w:lang w:val="uk-UA" w:eastAsia="ru-RU"/>
              </w:rPr>
              <w:t xml:space="preserve"> сайти зберігання файлів </w:t>
            </w:r>
            <w:r w:rsidRPr="002E78CC">
              <w:rPr>
                <w:rFonts w:ascii="Times New Roman" w:eastAsiaTheme="minorHAnsi" w:hAnsi="Times New Roman" w:cs="Times New Roman"/>
                <w:sz w:val="28"/>
                <w:szCs w:val="28"/>
                <w:lang w:val="uk-UA" w:eastAsia="ru-RU"/>
              </w:rPr>
              <w:t>Вікіпедія)</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постійно</w:t>
            </w: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4.</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Створення віртуальних книжкових виставок , відео файлів</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5.</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Т</w:t>
            </w:r>
            <w:r w:rsidRPr="002E78CC">
              <w:rPr>
                <w:rFonts w:ascii="Times New Roman" w:eastAsiaTheme="minorHAnsi" w:hAnsi="Times New Roman" w:cs="Times New Roman"/>
                <w:sz w:val="28"/>
                <w:szCs w:val="28"/>
                <w:lang w:eastAsia="ru-RU"/>
              </w:rPr>
              <w:t>ехнічна підтримка</w:t>
            </w:r>
            <w:r w:rsidRPr="002E78CC">
              <w:rPr>
                <w:rFonts w:ascii="Times New Roman" w:eastAsiaTheme="minorHAnsi" w:hAnsi="Times New Roman" w:cs="Times New Roman"/>
                <w:sz w:val="28"/>
                <w:szCs w:val="28"/>
                <w:lang w:val="uk-UA" w:eastAsia="ru-RU"/>
              </w:rPr>
              <w:t xml:space="preserve"> та наповнення матеріалами </w:t>
            </w:r>
            <w:r w:rsidRPr="002E78CC">
              <w:rPr>
                <w:rFonts w:ascii="Times New Roman" w:eastAsiaTheme="minorHAnsi" w:hAnsi="Times New Roman" w:cs="Times New Roman"/>
                <w:sz w:val="28"/>
                <w:szCs w:val="28"/>
                <w:lang w:eastAsia="ru-RU"/>
              </w:rPr>
              <w:t xml:space="preserve"> сайту </w:t>
            </w:r>
            <w:r w:rsidRPr="002E78CC">
              <w:rPr>
                <w:rFonts w:ascii="Times New Roman" w:eastAsiaTheme="minorHAnsi" w:hAnsi="Times New Roman" w:cs="Times New Roman"/>
                <w:sz w:val="28"/>
                <w:szCs w:val="28"/>
                <w:lang w:val="uk-UA" w:eastAsia="ru-RU"/>
              </w:rPr>
              <w:t>Старобільської  ЦРБ</w:t>
            </w:r>
            <w:r w:rsidR="00BF54D4">
              <w:rPr>
                <w:rFonts w:ascii="Times New Roman" w:eastAsiaTheme="minorHAnsi" w:hAnsi="Times New Roman" w:cs="Times New Roman"/>
                <w:sz w:val="28"/>
                <w:szCs w:val="28"/>
                <w:lang w:val="uk-UA" w:eastAsia="ru-RU"/>
              </w:rPr>
              <w:t>, РДБ, ДЮБ</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6.</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Розроблення  консультацій  з безпеки роботи в мережі Інтернет</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7.</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Надання  безкоштовних  консультації з   пошуку роботи та відкриття власної справи</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8.</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Інформування населення  про конкурси, які проводять різноманітні фонди - грантодавці</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9.</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 xml:space="preserve">Допомога в написанні робіт з бібліографії та вебліографії </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10.</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«Вісті з Інтернету»</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Інформаційний куточок цікавинок</w:t>
            </w: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r w:rsidR="0011521F" w:rsidRPr="002E78CC" w:rsidTr="00BC7C5D">
        <w:tc>
          <w:tcPr>
            <w:tcW w:w="6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791CBF" w:rsidP="0011521F">
            <w:pPr>
              <w:spacing w:after="0" w:line="240" w:lineRule="auto"/>
              <w:rPr>
                <w:rFonts w:ascii="Times New Roman" w:eastAsiaTheme="minorHAnsi" w:hAnsi="Times New Roman" w:cs="Times New Roman"/>
                <w:sz w:val="28"/>
                <w:szCs w:val="28"/>
                <w:lang w:eastAsia="ru-RU"/>
              </w:rPr>
            </w:pPr>
            <w:r w:rsidRPr="002E78CC">
              <w:rPr>
                <w:rFonts w:ascii="Times New Roman" w:eastAsiaTheme="minorHAnsi" w:hAnsi="Times New Roman" w:cs="Times New Roman"/>
                <w:sz w:val="28"/>
                <w:szCs w:val="28"/>
                <w:lang w:eastAsia="ru-RU"/>
              </w:rPr>
              <w:t>11.</w:t>
            </w:r>
          </w:p>
        </w:tc>
        <w:tc>
          <w:tcPr>
            <w:tcW w:w="5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«З  комп’ютером на «ти»</w:t>
            </w:r>
          </w:p>
        </w:tc>
        <w:tc>
          <w:tcPr>
            <w:tcW w:w="32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val="uk-UA" w:eastAsia="ru-RU"/>
              </w:rPr>
            </w:pPr>
            <w:r w:rsidRPr="002E78CC">
              <w:rPr>
                <w:rFonts w:ascii="Times New Roman" w:eastAsiaTheme="minorHAnsi" w:hAnsi="Times New Roman" w:cs="Times New Roman"/>
                <w:sz w:val="28"/>
                <w:szCs w:val="28"/>
                <w:lang w:val="uk-UA" w:eastAsia="ru-RU"/>
              </w:rPr>
              <w:t xml:space="preserve"> ІТ - полиця</w:t>
            </w:r>
          </w:p>
        </w:tc>
        <w:tc>
          <w:tcPr>
            <w:tcW w:w="21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c>
          <w:tcPr>
            <w:tcW w:w="23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1521F" w:rsidRPr="002E78CC" w:rsidRDefault="0011521F" w:rsidP="0011521F">
            <w:pPr>
              <w:spacing w:after="0" w:line="240" w:lineRule="auto"/>
              <w:rPr>
                <w:rFonts w:ascii="Times New Roman" w:eastAsiaTheme="minorHAnsi" w:hAnsi="Times New Roman" w:cs="Times New Roman"/>
                <w:sz w:val="28"/>
                <w:szCs w:val="28"/>
                <w:lang w:eastAsia="ru-RU"/>
              </w:rPr>
            </w:pPr>
          </w:p>
        </w:tc>
      </w:tr>
    </w:tbl>
    <w:p w:rsidR="004C52AF" w:rsidRDefault="004C52AF" w:rsidP="00765935">
      <w:pPr>
        <w:shd w:val="clear" w:color="auto" w:fill="FFFFFF"/>
        <w:jc w:val="center"/>
        <w:rPr>
          <w:rFonts w:ascii="Times New Roman" w:hAnsi="Times New Roman" w:cs="Times New Roman"/>
          <w:b/>
          <w:sz w:val="28"/>
          <w:szCs w:val="28"/>
          <w:lang w:val="uk-UA"/>
        </w:rPr>
      </w:pPr>
    </w:p>
    <w:p w:rsidR="00E04D17" w:rsidRDefault="00D5103C" w:rsidP="00765935">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РОЗДІЛ </w:t>
      </w:r>
      <w:r>
        <w:rPr>
          <w:rFonts w:ascii="Times New Roman" w:hAnsi="Times New Roman" w:cs="Times New Roman"/>
          <w:b/>
          <w:sz w:val="28"/>
          <w:szCs w:val="28"/>
          <w:lang w:val="en-US"/>
        </w:rPr>
        <w:t>V</w:t>
      </w:r>
      <w:r w:rsidRPr="00D5103C">
        <w:rPr>
          <w:rFonts w:ascii="Times New Roman" w:hAnsi="Times New Roman" w:cs="Times New Roman"/>
          <w:b/>
          <w:sz w:val="28"/>
          <w:szCs w:val="28"/>
        </w:rPr>
        <w:t xml:space="preserve">. </w:t>
      </w:r>
      <w:r w:rsidR="00F90F02">
        <w:rPr>
          <w:rFonts w:ascii="Times New Roman" w:hAnsi="Times New Roman" w:cs="Times New Roman"/>
          <w:b/>
          <w:sz w:val="28"/>
          <w:szCs w:val="28"/>
          <w:lang w:val="uk-UA"/>
        </w:rPr>
        <w:t>Науково – методична робота</w:t>
      </w:r>
    </w:p>
    <w:p w:rsidR="0011389D" w:rsidRPr="0011389D" w:rsidRDefault="0011389D" w:rsidP="0011389D">
      <w:pPr>
        <w:spacing w:before="100" w:beforeAutospacing="1"/>
        <w:jc w:val="center"/>
        <w:rPr>
          <w:rFonts w:ascii="Times New Roman" w:hAnsi="Times New Roman" w:cs="Times New Roman"/>
          <w:sz w:val="28"/>
          <w:szCs w:val="28"/>
        </w:rPr>
      </w:pPr>
      <w:r w:rsidRPr="0011389D">
        <w:rPr>
          <w:rFonts w:ascii="Times New Roman" w:hAnsi="Times New Roman" w:cs="Times New Roman"/>
          <w:b/>
          <w:bCs/>
          <w:i/>
          <w:iCs/>
          <w:sz w:val="28"/>
          <w:szCs w:val="28"/>
          <w:u w:val="single"/>
        </w:rPr>
        <w:t>Основні планові показники діяльності методичного відділу</w:t>
      </w:r>
    </w:p>
    <w:p w:rsidR="0011389D" w:rsidRPr="0011389D" w:rsidRDefault="0011389D" w:rsidP="0011389D">
      <w:pPr>
        <w:spacing w:before="100" w:beforeAutospacing="1"/>
        <w:jc w:val="center"/>
        <w:rPr>
          <w:rFonts w:ascii="Times New Roman" w:hAnsi="Times New Roman" w:cs="Times New Roman"/>
          <w:sz w:val="28"/>
          <w:szCs w:val="28"/>
        </w:rPr>
      </w:pPr>
    </w:p>
    <w:tbl>
      <w:tblPr>
        <w:tblW w:w="13434" w:type="dxa"/>
        <w:tblCellSpacing w:w="0" w:type="dxa"/>
        <w:tblInd w:w="7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18"/>
        <w:gridCol w:w="5395"/>
        <w:gridCol w:w="7221"/>
      </w:tblGrid>
      <w:tr w:rsidR="0011389D" w:rsidRPr="0011389D" w:rsidTr="00C11885">
        <w:trPr>
          <w:trHeight w:val="555"/>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5395"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Вид, напрямок роботи</w:t>
            </w:r>
          </w:p>
        </w:tc>
        <w:tc>
          <w:tcPr>
            <w:tcW w:w="7221"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За рік</w:t>
            </w:r>
          </w:p>
        </w:tc>
      </w:tr>
      <w:tr w:rsidR="0011389D" w:rsidRPr="0011389D" w:rsidTr="00C11885">
        <w:trPr>
          <w:trHeight w:val="195"/>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95" w:lineRule="atLeast"/>
              <w:jc w:val="center"/>
              <w:rPr>
                <w:rFonts w:ascii="Times New Roman" w:hAnsi="Times New Roman" w:cs="Times New Roman"/>
                <w:sz w:val="28"/>
                <w:szCs w:val="28"/>
              </w:rPr>
            </w:pPr>
            <w:r w:rsidRPr="0011389D">
              <w:rPr>
                <w:rFonts w:ascii="Times New Roman" w:hAnsi="Times New Roman" w:cs="Times New Roman"/>
                <w:b/>
                <w:bCs/>
                <w:sz w:val="28"/>
                <w:szCs w:val="28"/>
              </w:rPr>
              <w:t>1</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95" w:lineRule="atLeast"/>
              <w:jc w:val="center"/>
              <w:rPr>
                <w:rFonts w:ascii="Times New Roman" w:hAnsi="Times New Roman" w:cs="Times New Roman"/>
                <w:sz w:val="28"/>
                <w:szCs w:val="28"/>
              </w:rPr>
            </w:pPr>
            <w:r w:rsidRPr="0011389D">
              <w:rPr>
                <w:rFonts w:ascii="Times New Roman" w:hAnsi="Times New Roman" w:cs="Times New Roman"/>
                <w:bCs/>
                <w:sz w:val="28"/>
                <w:szCs w:val="28"/>
              </w:rPr>
              <w:t>Районні семінари</w:t>
            </w:r>
          </w:p>
        </w:tc>
        <w:tc>
          <w:tcPr>
            <w:tcW w:w="7221" w:type="dxa"/>
            <w:tcBorders>
              <w:top w:val="outset" w:sz="6" w:space="0" w:color="000000"/>
              <w:left w:val="outset" w:sz="6" w:space="0" w:color="000000"/>
              <w:bottom w:val="outset" w:sz="6" w:space="0" w:color="000000"/>
              <w:right w:val="outset" w:sz="6" w:space="0" w:color="000000"/>
            </w:tcBorders>
          </w:tcPr>
          <w:p w:rsidR="0011389D" w:rsidRPr="004C52AF" w:rsidRDefault="004C52AF" w:rsidP="0011389D">
            <w:pPr>
              <w:spacing w:before="100" w:beforeAutospacing="1" w:after="115" w:line="195"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11389D" w:rsidRPr="0011389D" w:rsidTr="00C11885">
        <w:trPr>
          <w:trHeight w:val="180"/>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
                <w:bCs/>
                <w:sz w:val="28"/>
                <w:szCs w:val="28"/>
              </w:rPr>
              <w:t>2</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Cs/>
                <w:sz w:val="28"/>
                <w:szCs w:val="28"/>
              </w:rPr>
              <w:t>В т. ч. практикуми</w:t>
            </w:r>
          </w:p>
        </w:tc>
        <w:tc>
          <w:tcPr>
            <w:tcW w:w="7221" w:type="dxa"/>
            <w:tcBorders>
              <w:top w:val="outset" w:sz="6" w:space="0" w:color="000000"/>
              <w:left w:val="outset" w:sz="6" w:space="0" w:color="000000"/>
              <w:bottom w:val="outset" w:sz="6" w:space="0" w:color="000000"/>
              <w:right w:val="outset" w:sz="6" w:space="0" w:color="000000"/>
            </w:tcBorders>
          </w:tcPr>
          <w:p w:rsidR="0011389D" w:rsidRPr="004C52AF" w:rsidRDefault="004C52AF" w:rsidP="0011389D">
            <w:pPr>
              <w:spacing w:before="100" w:beforeAutospacing="1" w:after="115" w:line="18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11389D" w:rsidRPr="0011389D" w:rsidTr="00C11885">
        <w:trPr>
          <w:trHeight w:val="180"/>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
                <w:bCs/>
                <w:sz w:val="28"/>
                <w:szCs w:val="28"/>
              </w:rPr>
              <w:t>4</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Cs/>
                <w:sz w:val="28"/>
                <w:szCs w:val="28"/>
              </w:rPr>
              <w:t>Методичні дні</w:t>
            </w:r>
          </w:p>
        </w:tc>
        <w:tc>
          <w:tcPr>
            <w:tcW w:w="7221" w:type="dxa"/>
            <w:tcBorders>
              <w:top w:val="outset" w:sz="6" w:space="0" w:color="000000"/>
              <w:left w:val="outset" w:sz="6" w:space="0" w:color="000000"/>
              <w:bottom w:val="outset" w:sz="6" w:space="0" w:color="000000"/>
              <w:right w:val="outset" w:sz="6" w:space="0" w:color="000000"/>
            </w:tcBorders>
          </w:tcPr>
          <w:p w:rsidR="0011389D" w:rsidRPr="004C52AF" w:rsidRDefault="004C52AF" w:rsidP="0011389D">
            <w:pPr>
              <w:spacing w:before="100" w:beforeAutospacing="1" w:after="115" w:line="18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11389D" w:rsidRPr="0011389D" w:rsidTr="00C11885">
        <w:trPr>
          <w:trHeight w:val="180"/>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
                <w:bCs/>
                <w:sz w:val="28"/>
                <w:szCs w:val="28"/>
              </w:rPr>
              <w:t>5</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iCs/>
                <w:sz w:val="28"/>
                <w:szCs w:val="28"/>
                <w:lang w:val="uk-UA"/>
              </w:rPr>
              <w:t>Школи новацій та профмайстерності</w:t>
            </w:r>
          </w:p>
        </w:tc>
        <w:tc>
          <w:tcPr>
            <w:tcW w:w="7221"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sz w:val="28"/>
                <w:szCs w:val="28"/>
              </w:rPr>
              <w:t>1</w:t>
            </w:r>
          </w:p>
        </w:tc>
      </w:tr>
      <w:tr w:rsidR="0011389D" w:rsidRPr="0011389D" w:rsidTr="00C11885">
        <w:trPr>
          <w:trHeight w:val="180"/>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
                <w:bCs/>
                <w:sz w:val="28"/>
                <w:szCs w:val="28"/>
              </w:rPr>
              <w:t>6</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Cs/>
                <w:sz w:val="28"/>
                <w:szCs w:val="28"/>
              </w:rPr>
              <w:t>Школа бібліотекаря-початківця</w:t>
            </w:r>
          </w:p>
        </w:tc>
        <w:tc>
          <w:tcPr>
            <w:tcW w:w="7221"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sz w:val="28"/>
                <w:szCs w:val="28"/>
              </w:rPr>
              <w:t>1</w:t>
            </w:r>
          </w:p>
        </w:tc>
      </w:tr>
      <w:tr w:rsidR="0011389D" w:rsidRPr="0011389D" w:rsidTr="00C11885">
        <w:trPr>
          <w:trHeight w:val="180"/>
          <w:tblCellSpacing w:w="0" w:type="dxa"/>
        </w:trPr>
        <w:tc>
          <w:tcPr>
            <w:tcW w:w="818"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sz w:val="28"/>
                <w:szCs w:val="28"/>
              </w:rPr>
              <w:t>7</w:t>
            </w:r>
          </w:p>
        </w:tc>
        <w:tc>
          <w:tcPr>
            <w:tcW w:w="53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line="180" w:lineRule="atLeast"/>
              <w:jc w:val="center"/>
              <w:rPr>
                <w:rFonts w:ascii="Times New Roman" w:hAnsi="Times New Roman" w:cs="Times New Roman"/>
                <w:sz w:val="28"/>
                <w:szCs w:val="28"/>
              </w:rPr>
            </w:pPr>
            <w:r w:rsidRPr="0011389D">
              <w:rPr>
                <w:rFonts w:ascii="Times New Roman" w:hAnsi="Times New Roman" w:cs="Times New Roman"/>
                <w:bCs/>
                <w:sz w:val="28"/>
                <w:szCs w:val="28"/>
              </w:rPr>
              <w:t>Засідання Ради при директорі</w:t>
            </w:r>
          </w:p>
        </w:tc>
        <w:tc>
          <w:tcPr>
            <w:tcW w:w="7221" w:type="dxa"/>
            <w:tcBorders>
              <w:top w:val="outset" w:sz="6" w:space="0" w:color="000000"/>
              <w:left w:val="outset" w:sz="6" w:space="0" w:color="000000"/>
              <w:bottom w:val="outset" w:sz="6" w:space="0" w:color="000000"/>
              <w:right w:val="outset" w:sz="6" w:space="0" w:color="000000"/>
            </w:tcBorders>
          </w:tcPr>
          <w:p w:rsidR="0011389D" w:rsidRPr="0011389D" w:rsidRDefault="004C52AF" w:rsidP="0011389D">
            <w:pPr>
              <w:spacing w:before="100" w:beforeAutospacing="1" w:after="115" w:line="18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r>
    </w:tbl>
    <w:p w:rsidR="0011389D" w:rsidRPr="0011389D" w:rsidRDefault="0011389D" w:rsidP="0011389D">
      <w:pPr>
        <w:spacing w:before="100" w:beforeAutospacing="1"/>
        <w:jc w:val="center"/>
        <w:rPr>
          <w:rFonts w:ascii="Times New Roman" w:hAnsi="Times New Roman" w:cs="Times New Roman"/>
          <w:b/>
          <w:bCs/>
          <w:i/>
          <w:iCs/>
          <w:sz w:val="28"/>
          <w:szCs w:val="28"/>
          <w:u w:val="single"/>
        </w:rPr>
      </w:pPr>
      <w:r w:rsidRPr="0011389D">
        <w:rPr>
          <w:rFonts w:ascii="Times New Roman" w:hAnsi="Times New Roman" w:cs="Times New Roman"/>
          <w:b/>
          <w:bCs/>
          <w:i/>
          <w:iCs/>
          <w:sz w:val="28"/>
          <w:szCs w:val="28"/>
          <w:u w:val="single"/>
          <w:lang w:val="en-US"/>
        </w:rPr>
        <w:t>Науково-дослідна робота</w:t>
      </w: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279"/>
        <w:gridCol w:w="2563"/>
        <w:gridCol w:w="780"/>
        <w:gridCol w:w="1092"/>
        <w:gridCol w:w="6440"/>
      </w:tblGrid>
      <w:tr w:rsidR="0011389D" w:rsidRPr="0011389D" w:rsidTr="00762BC1">
        <w:trPr>
          <w:tblCellSpacing w:w="0" w:type="dxa"/>
        </w:trPr>
        <w:tc>
          <w:tcPr>
            <w:tcW w:w="6622" w:type="dxa"/>
            <w:gridSpan w:val="3"/>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 заходу</w:t>
            </w:r>
          </w:p>
        </w:tc>
        <w:tc>
          <w:tcPr>
            <w:tcW w:w="753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Форма</w:t>
            </w:r>
          </w:p>
        </w:tc>
      </w:tr>
      <w:tr w:rsidR="0011389D" w:rsidRPr="0011389D" w:rsidTr="00762BC1">
        <w:trPr>
          <w:tblCellSpacing w:w="0" w:type="dxa"/>
        </w:trPr>
        <w:tc>
          <w:tcPr>
            <w:tcW w:w="14154" w:type="dxa"/>
            <w:gridSpan w:val="5"/>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b/>
                <w:bCs/>
                <w:i/>
                <w:iCs/>
                <w:sz w:val="28"/>
                <w:szCs w:val="28"/>
              </w:rPr>
              <w:t>Районні дослідження</w:t>
            </w:r>
          </w:p>
        </w:tc>
      </w:tr>
      <w:tr w:rsidR="0011389D" w:rsidRPr="0011389D" w:rsidTr="00762BC1">
        <w:trPr>
          <w:trHeight w:val="465"/>
          <w:tblCellSpacing w:w="0" w:type="dxa"/>
        </w:trPr>
        <w:tc>
          <w:tcPr>
            <w:tcW w:w="6622" w:type="dxa"/>
            <w:gridSpan w:val="3"/>
            <w:tcBorders>
              <w:top w:val="outset" w:sz="6" w:space="0" w:color="000000"/>
              <w:left w:val="outset" w:sz="6" w:space="0" w:color="000000"/>
              <w:bottom w:val="outset" w:sz="6" w:space="0" w:color="000000"/>
              <w:right w:val="outset" w:sz="6" w:space="0" w:color="000000"/>
            </w:tcBorders>
          </w:tcPr>
          <w:p w:rsidR="0011389D" w:rsidRPr="00246420" w:rsidRDefault="00AF76B3" w:rsidP="0011389D">
            <w:pPr>
              <w:spacing w:before="100" w:beforeAutospacing="1" w:after="115"/>
              <w:jc w:val="center"/>
              <w:rPr>
                <w:rFonts w:ascii="Times New Roman" w:hAnsi="Times New Roman" w:cs="Times New Roman"/>
                <w:sz w:val="28"/>
                <w:szCs w:val="28"/>
                <w:lang w:val="uk-UA"/>
              </w:rPr>
            </w:pPr>
            <w:r w:rsidRPr="00246420">
              <w:rPr>
                <w:rFonts w:ascii="Times New Roman" w:hAnsi="Times New Roman" w:cs="Times New Roman"/>
                <w:sz w:val="28"/>
                <w:szCs w:val="28"/>
              </w:rPr>
              <w:t>Діяльність центрів правової інформації в бібліотеках області в сучасних умовах децентралізації.</w:t>
            </w:r>
          </w:p>
        </w:tc>
        <w:tc>
          <w:tcPr>
            <w:tcW w:w="7532" w:type="dxa"/>
            <w:gridSpan w:val="2"/>
            <w:tcBorders>
              <w:top w:val="outset" w:sz="6" w:space="0" w:color="000000"/>
              <w:left w:val="outset" w:sz="6" w:space="0" w:color="000000"/>
              <w:bottom w:val="outset" w:sz="6" w:space="0" w:color="000000"/>
              <w:right w:val="outset" w:sz="6" w:space="0" w:color="000000"/>
            </w:tcBorders>
            <w:vAlign w:val="center"/>
          </w:tcPr>
          <w:p w:rsidR="0011389D" w:rsidRPr="00246420" w:rsidRDefault="00AF76B3" w:rsidP="0011389D">
            <w:pPr>
              <w:spacing w:before="100" w:beforeAutospacing="1" w:after="115"/>
              <w:jc w:val="center"/>
              <w:rPr>
                <w:rFonts w:ascii="Times New Roman" w:hAnsi="Times New Roman" w:cs="Times New Roman"/>
                <w:sz w:val="28"/>
                <w:szCs w:val="28"/>
              </w:rPr>
            </w:pPr>
            <w:r w:rsidRPr="00246420">
              <w:rPr>
                <w:rFonts w:ascii="Times New Roman" w:hAnsi="Times New Roman" w:cs="Times New Roman"/>
                <w:sz w:val="28"/>
                <w:szCs w:val="28"/>
              </w:rPr>
              <w:t>Збір матеріалів Аналітична довідка</w:t>
            </w:r>
          </w:p>
          <w:p w:rsidR="00246420" w:rsidRPr="00246420"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246420" w:rsidRPr="00246420">
              <w:rPr>
                <w:rFonts w:ascii="Times New Roman" w:hAnsi="Times New Roman" w:cs="Times New Roman"/>
                <w:sz w:val="28"/>
                <w:szCs w:val="28"/>
                <w:lang w:val="uk-UA"/>
              </w:rPr>
              <w:t>вітень</w:t>
            </w:r>
          </w:p>
        </w:tc>
      </w:tr>
      <w:tr w:rsidR="0011389D" w:rsidRPr="0011389D" w:rsidTr="00762BC1">
        <w:trPr>
          <w:trHeight w:val="465"/>
          <w:tblCellSpacing w:w="0" w:type="dxa"/>
        </w:trPr>
        <w:tc>
          <w:tcPr>
            <w:tcW w:w="6622" w:type="dxa"/>
            <w:gridSpan w:val="3"/>
            <w:tcBorders>
              <w:top w:val="outset" w:sz="6" w:space="0" w:color="000000"/>
              <w:left w:val="outset" w:sz="6" w:space="0" w:color="000000"/>
              <w:bottom w:val="outset" w:sz="6" w:space="0" w:color="000000"/>
              <w:right w:val="outset" w:sz="6" w:space="0" w:color="000000"/>
            </w:tcBorders>
          </w:tcPr>
          <w:p w:rsidR="0011389D" w:rsidRPr="00734697" w:rsidRDefault="00734697" w:rsidP="00734697">
            <w:pPr>
              <w:spacing w:before="100" w:beforeAutospacing="1"/>
              <w:jc w:val="center"/>
              <w:rPr>
                <w:rFonts w:ascii="Times New Roman" w:hAnsi="Times New Roman" w:cs="Times New Roman"/>
                <w:sz w:val="28"/>
                <w:szCs w:val="28"/>
                <w:lang w:val="uk-UA"/>
              </w:rPr>
            </w:pPr>
            <w:r w:rsidRPr="00734697">
              <w:rPr>
                <w:rFonts w:ascii="Times New Roman" w:hAnsi="Times New Roman" w:cs="Times New Roman"/>
                <w:sz w:val="28"/>
                <w:szCs w:val="28"/>
              </w:rPr>
              <w:t xml:space="preserve">Бібліотеки </w:t>
            </w:r>
            <w:r w:rsidRPr="00734697">
              <w:rPr>
                <w:rFonts w:ascii="Times New Roman" w:hAnsi="Times New Roman" w:cs="Times New Roman"/>
                <w:sz w:val="28"/>
                <w:szCs w:val="28"/>
                <w:lang w:val="uk-UA"/>
              </w:rPr>
              <w:t>Старобільщини</w:t>
            </w:r>
            <w:r w:rsidRPr="00734697">
              <w:rPr>
                <w:rFonts w:ascii="Times New Roman" w:hAnsi="Times New Roman" w:cs="Times New Roman"/>
                <w:sz w:val="28"/>
                <w:szCs w:val="28"/>
              </w:rPr>
              <w:t xml:space="preserve"> в системі ОТГ: збереження, або знищення – проблеми та рішення.</w:t>
            </w:r>
          </w:p>
        </w:tc>
        <w:tc>
          <w:tcPr>
            <w:tcW w:w="7532" w:type="dxa"/>
            <w:gridSpan w:val="2"/>
            <w:tcBorders>
              <w:top w:val="outset" w:sz="6" w:space="0" w:color="000000"/>
              <w:left w:val="outset" w:sz="6" w:space="0" w:color="000000"/>
              <w:bottom w:val="outset" w:sz="6" w:space="0" w:color="000000"/>
              <w:right w:val="outset" w:sz="6" w:space="0" w:color="000000"/>
            </w:tcBorders>
            <w:vAlign w:val="center"/>
          </w:tcPr>
          <w:p w:rsidR="0011389D" w:rsidRDefault="00734697" w:rsidP="00734697">
            <w:pPr>
              <w:spacing w:before="100" w:beforeAutospacing="1"/>
              <w:jc w:val="center"/>
              <w:rPr>
                <w:rFonts w:ascii="Times New Roman" w:hAnsi="Times New Roman" w:cs="Times New Roman"/>
                <w:sz w:val="28"/>
                <w:szCs w:val="28"/>
                <w:lang w:val="uk-UA"/>
              </w:rPr>
            </w:pPr>
            <w:r w:rsidRPr="00734697">
              <w:rPr>
                <w:rFonts w:ascii="Times New Roman" w:hAnsi="Times New Roman" w:cs="Times New Roman"/>
                <w:sz w:val="28"/>
                <w:szCs w:val="28"/>
              </w:rPr>
              <w:t xml:space="preserve">Аналітичний огляд за результатами виїздів </w:t>
            </w:r>
            <w:r w:rsidRPr="00734697">
              <w:rPr>
                <w:rFonts w:ascii="Times New Roman" w:hAnsi="Times New Roman" w:cs="Times New Roman"/>
                <w:sz w:val="28"/>
                <w:szCs w:val="28"/>
                <w:lang w:val="uk-UA"/>
              </w:rPr>
              <w:t>у 2020</w:t>
            </w:r>
            <w:r w:rsidRPr="00734697">
              <w:rPr>
                <w:rFonts w:ascii="Times New Roman" w:hAnsi="Times New Roman" w:cs="Times New Roman"/>
                <w:sz w:val="28"/>
                <w:szCs w:val="28"/>
              </w:rPr>
              <w:t xml:space="preserve"> ро</w:t>
            </w:r>
            <w:r w:rsidRPr="00734697">
              <w:rPr>
                <w:rFonts w:ascii="Times New Roman" w:hAnsi="Times New Roman" w:cs="Times New Roman"/>
                <w:sz w:val="28"/>
                <w:szCs w:val="28"/>
                <w:lang w:val="uk-UA"/>
              </w:rPr>
              <w:t>ці</w:t>
            </w:r>
          </w:p>
          <w:p w:rsidR="00734697" w:rsidRPr="00734697" w:rsidRDefault="00FC5107" w:rsidP="00734697">
            <w:pPr>
              <w:spacing w:before="100" w:beforeAutospacing="1"/>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734697">
              <w:rPr>
                <w:rFonts w:ascii="Times New Roman" w:hAnsi="Times New Roman" w:cs="Times New Roman"/>
                <w:sz w:val="28"/>
                <w:szCs w:val="28"/>
                <w:lang w:val="uk-UA"/>
              </w:rPr>
              <w:t>истопад</w:t>
            </w:r>
          </w:p>
        </w:tc>
      </w:tr>
      <w:tr w:rsidR="0011389D" w:rsidRPr="0011389D" w:rsidTr="00762BC1">
        <w:trPr>
          <w:tblCellSpacing w:w="0" w:type="dxa"/>
        </w:trPr>
        <w:tc>
          <w:tcPr>
            <w:tcW w:w="14154" w:type="dxa"/>
            <w:gridSpan w:val="5"/>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b/>
                <w:bCs/>
                <w:i/>
                <w:iCs/>
                <w:sz w:val="28"/>
                <w:szCs w:val="28"/>
              </w:rPr>
              <w:t>Методичні дні</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734697" w:rsidRDefault="00734697" w:rsidP="0011389D">
            <w:pPr>
              <w:spacing w:before="100" w:beforeAutospacing="1" w:after="115"/>
              <w:jc w:val="center"/>
              <w:rPr>
                <w:rFonts w:ascii="Times New Roman" w:hAnsi="Times New Roman" w:cs="Times New Roman"/>
                <w:sz w:val="28"/>
                <w:szCs w:val="28"/>
              </w:rPr>
            </w:pPr>
            <w:r w:rsidRPr="00734697">
              <w:rPr>
                <w:rFonts w:ascii="Times New Roman" w:hAnsi="Times New Roman" w:cs="Times New Roman"/>
                <w:sz w:val="28"/>
                <w:szCs w:val="28"/>
              </w:rPr>
              <w:t>Організація діяльності бібліотек в сучасних умовах</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Методичний день</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734697"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Т</w:t>
            </w:r>
            <w:r w:rsidR="00734697">
              <w:rPr>
                <w:rFonts w:ascii="Times New Roman" w:hAnsi="Times New Roman" w:cs="Times New Roman"/>
                <w:sz w:val="28"/>
                <w:szCs w:val="28"/>
                <w:lang w:val="uk-UA"/>
              </w:rPr>
              <w:t>равень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734697" w:rsidRDefault="00734697" w:rsidP="00734697">
            <w:pPr>
              <w:spacing w:before="100" w:beforeAutospacing="1" w:after="115"/>
              <w:jc w:val="center"/>
              <w:rPr>
                <w:rFonts w:ascii="Times New Roman" w:hAnsi="Times New Roman" w:cs="Times New Roman"/>
                <w:bCs/>
                <w:sz w:val="28"/>
                <w:szCs w:val="28"/>
                <w:lang w:val="uk-UA"/>
              </w:rPr>
            </w:pPr>
            <w:r w:rsidRPr="00734697">
              <w:rPr>
                <w:rFonts w:ascii="Times New Roman" w:hAnsi="Times New Roman" w:cs="Times New Roman"/>
                <w:sz w:val="28"/>
                <w:szCs w:val="28"/>
              </w:rPr>
              <w:t>Аналіз планів бібліотек району</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734697" w:rsidRDefault="0073469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Аналіз планів</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734697">
              <w:rPr>
                <w:rFonts w:ascii="Times New Roman" w:hAnsi="Times New Roman" w:cs="Times New Roman"/>
                <w:sz w:val="28"/>
                <w:szCs w:val="28"/>
                <w:lang w:val="uk-UA"/>
              </w:rPr>
              <w:t>ютий</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734697" w:rsidRDefault="00734697" w:rsidP="0011389D">
            <w:pPr>
              <w:spacing w:before="100" w:beforeAutospacing="1" w:after="115"/>
              <w:jc w:val="center"/>
              <w:rPr>
                <w:rFonts w:ascii="Times New Roman" w:hAnsi="Times New Roman" w:cs="Times New Roman"/>
                <w:sz w:val="28"/>
                <w:szCs w:val="28"/>
              </w:rPr>
            </w:pPr>
            <w:r w:rsidRPr="00734697">
              <w:rPr>
                <w:rFonts w:ascii="Times New Roman" w:hAnsi="Times New Roman" w:cs="Times New Roman"/>
                <w:sz w:val="28"/>
                <w:szCs w:val="28"/>
              </w:rPr>
              <w:t xml:space="preserve">Робота бібліотек в умовах </w:t>
            </w:r>
            <w:proofErr w:type="gramStart"/>
            <w:r w:rsidRPr="00734697">
              <w:rPr>
                <w:rFonts w:ascii="Times New Roman" w:hAnsi="Times New Roman" w:cs="Times New Roman"/>
                <w:sz w:val="28"/>
                <w:szCs w:val="28"/>
              </w:rPr>
              <w:t>децентралізації :</w:t>
            </w:r>
            <w:proofErr w:type="gramEnd"/>
            <w:r w:rsidRPr="00734697">
              <w:rPr>
                <w:rFonts w:ascii="Times New Roman" w:hAnsi="Times New Roman" w:cs="Times New Roman"/>
                <w:sz w:val="28"/>
                <w:szCs w:val="28"/>
              </w:rPr>
              <w:t xml:space="preserve"> вирішення питань, спрямованих на трансформацію діяльності в нових умовах</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734697" w:rsidRDefault="0073469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Подготовка методичних порад</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734697"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Г</w:t>
            </w:r>
            <w:r w:rsidR="00734697">
              <w:rPr>
                <w:rFonts w:ascii="Times New Roman" w:hAnsi="Times New Roman" w:cs="Times New Roman"/>
                <w:sz w:val="28"/>
                <w:szCs w:val="28"/>
                <w:lang w:val="uk-UA"/>
              </w:rPr>
              <w:t>рудень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„Самоосвіта – важливий аспект творчої діяльності бібліотекаря”.</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Методичний день</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Ж</w:t>
            </w:r>
            <w:r w:rsidR="0011389D" w:rsidRPr="0011389D">
              <w:rPr>
                <w:rFonts w:ascii="Times New Roman" w:hAnsi="Times New Roman" w:cs="Times New Roman"/>
                <w:sz w:val="28"/>
                <w:szCs w:val="28"/>
                <w:lang w:val="uk-UA"/>
              </w:rPr>
              <w:t>овтень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11389D" w:rsidRDefault="0011389D" w:rsidP="00585B1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Підсумки роботи бібліотек району за 20_</w:t>
            </w:r>
            <w:r w:rsidR="00585B1B">
              <w:rPr>
                <w:rFonts w:ascii="Times New Roman" w:hAnsi="Times New Roman" w:cs="Times New Roman"/>
                <w:sz w:val="28"/>
                <w:szCs w:val="28"/>
                <w:lang w:val="uk-UA"/>
              </w:rPr>
              <w:t>19</w:t>
            </w:r>
            <w:r w:rsidRPr="0011389D">
              <w:rPr>
                <w:rFonts w:ascii="Times New Roman" w:hAnsi="Times New Roman" w:cs="Times New Roman"/>
                <w:sz w:val="28"/>
                <w:szCs w:val="28"/>
              </w:rPr>
              <w:t>__рік</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585B1B"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Нарада</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Б</w:t>
            </w:r>
            <w:r w:rsidR="00585B1B">
              <w:rPr>
                <w:rFonts w:ascii="Times New Roman" w:hAnsi="Times New Roman" w:cs="Times New Roman"/>
                <w:sz w:val="28"/>
                <w:szCs w:val="28"/>
                <w:lang w:val="uk-UA"/>
              </w:rPr>
              <w:t>ерезень</w:t>
            </w:r>
          </w:p>
        </w:tc>
      </w:tr>
      <w:tr w:rsidR="0011389D" w:rsidRPr="0011389D" w:rsidTr="00762BC1">
        <w:trPr>
          <w:tblCellSpacing w:w="0" w:type="dxa"/>
        </w:trPr>
        <w:tc>
          <w:tcPr>
            <w:tcW w:w="14154" w:type="dxa"/>
            <w:gridSpan w:val="5"/>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b/>
                <w:bCs/>
                <w:i/>
                <w:iCs/>
                <w:sz w:val="28"/>
                <w:szCs w:val="28"/>
              </w:rPr>
              <w:t>Районні семінари</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11389D" w:rsidRDefault="0011389D" w:rsidP="00734697">
            <w:pPr>
              <w:pStyle w:val="1"/>
              <w:shd w:val="clear" w:color="auto" w:fill="FFFFFF"/>
              <w:spacing w:before="0" w:line="312" w:lineRule="atLeast"/>
              <w:textAlignment w:val="bottom"/>
              <w:rPr>
                <w:rFonts w:ascii="Times New Roman" w:hAnsi="Times New Roman" w:cs="Times New Roman"/>
              </w:rPr>
            </w:pPr>
            <w:r w:rsidRPr="00734697">
              <w:rPr>
                <w:rFonts w:ascii="Times New Roman" w:hAnsi="Times New Roman" w:cs="Times New Roman"/>
                <w:b w:val="0"/>
                <w:color w:val="000000" w:themeColor="text1"/>
              </w:rPr>
              <w:t>«</w:t>
            </w:r>
            <w:hyperlink r:id="rId10" w:history="1">
              <w:r w:rsidR="00734697" w:rsidRPr="00734697">
                <w:rPr>
                  <w:rFonts w:ascii="Times New Roman" w:eastAsia="Times New Roman" w:hAnsi="Times New Roman" w:cs="Times New Roman"/>
                  <w:b w:val="0"/>
                  <w:color w:val="000000" w:themeColor="text1"/>
                  <w:kern w:val="36"/>
                  <w:bdr w:val="none" w:sz="0" w:space="0" w:color="auto" w:frame="1"/>
                  <w:lang w:eastAsia="ru-RU"/>
                </w:rPr>
                <w:t>Осучаснення роботи бібліотеки через підвищення професійної майстерності бібліотекарів</w:t>
              </w:r>
            </w:hyperlink>
            <w:r w:rsidRPr="00734697">
              <w:rPr>
                <w:rFonts w:ascii="Times New Roman" w:hAnsi="Times New Roman" w:cs="Times New Roman"/>
                <w:b w:val="0"/>
                <w:color w:val="000000" w:themeColor="text1"/>
              </w:rPr>
              <w:t>»</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73469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Творча лабораторія</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585B1B">
              <w:rPr>
                <w:rFonts w:ascii="Times New Roman" w:hAnsi="Times New Roman" w:cs="Times New Roman"/>
                <w:sz w:val="28"/>
                <w:szCs w:val="28"/>
                <w:lang w:val="uk-UA"/>
              </w:rPr>
              <w:t>вітень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585B1B" w:rsidRPr="00585B1B" w:rsidRDefault="00585B1B" w:rsidP="00585B1B">
            <w:pPr>
              <w:shd w:val="clear" w:color="auto" w:fill="FFFFFF"/>
              <w:spacing w:after="0" w:line="312" w:lineRule="atLeast"/>
              <w:textAlignment w:val="bottom"/>
              <w:outlineLv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w:t>
            </w:r>
            <w:hyperlink r:id="rId11" w:history="1">
              <w:r w:rsidRPr="00585B1B">
                <w:rPr>
                  <w:rFonts w:ascii="Times New Roman" w:eastAsia="Times New Roman" w:hAnsi="Times New Roman" w:cs="Times New Roman"/>
                  <w:bCs/>
                  <w:color w:val="000000" w:themeColor="text1"/>
                  <w:kern w:val="36"/>
                  <w:sz w:val="28"/>
                  <w:szCs w:val="28"/>
                  <w:bdr w:val="none" w:sz="0" w:space="0" w:color="auto" w:frame="1"/>
                  <w:lang w:eastAsia="ru-RU"/>
                </w:rPr>
                <w:t>Бібліотека і молодь: пошук ідеальної моделі</w:t>
              </w:r>
            </w:hyperlink>
            <w:r>
              <w:rPr>
                <w:rFonts w:ascii="Times New Roman" w:eastAsia="Times New Roman" w:hAnsi="Times New Roman" w:cs="Times New Roman"/>
                <w:bCs/>
                <w:color w:val="000000" w:themeColor="text1"/>
                <w:kern w:val="36"/>
                <w:sz w:val="28"/>
                <w:szCs w:val="28"/>
                <w:lang w:val="uk-UA" w:eastAsia="ru-RU"/>
              </w:rPr>
              <w:t>»</w:t>
            </w:r>
          </w:p>
          <w:p w:rsidR="0011389D" w:rsidRPr="0011389D" w:rsidRDefault="0011389D" w:rsidP="0011389D">
            <w:pPr>
              <w:spacing w:before="100" w:beforeAutospacing="1" w:after="115"/>
              <w:jc w:val="center"/>
              <w:rPr>
                <w:rFonts w:ascii="Times New Roman" w:hAnsi="Times New Roman" w:cs="Times New Roman"/>
                <w:sz w:val="28"/>
                <w:szCs w:val="28"/>
              </w:rPr>
            </w:pP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Семінар - тренінг</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РДБ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FC5107"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Березень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585B1B" w:rsidRPr="00585B1B" w:rsidRDefault="00585B1B" w:rsidP="00585B1B">
            <w:pPr>
              <w:shd w:val="clear" w:color="auto" w:fill="FFFFFF"/>
              <w:spacing w:after="0" w:line="312" w:lineRule="atLeast"/>
              <w:textAlignment w:val="bottom"/>
              <w:outlineLvl w:val="0"/>
              <w:rPr>
                <w:rFonts w:ascii="Times New Roman" w:eastAsia="Times New Roman" w:hAnsi="Times New Roman" w:cs="Times New Roman"/>
                <w:bCs/>
                <w:color w:val="000000" w:themeColor="text1"/>
                <w:kern w:val="36"/>
                <w:sz w:val="28"/>
                <w:szCs w:val="28"/>
                <w:lang w:val="uk-UA" w:eastAsia="ru-RU"/>
              </w:rPr>
            </w:pPr>
            <w:r w:rsidRPr="00585B1B">
              <w:rPr>
                <w:rFonts w:ascii="Times New Roman" w:hAnsi="Times New Roman" w:cs="Times New Roman"/>
                <w:sz w:val="28"/>
                <w:szCs w:val="28"/>
              </w:rPr>
              <w:t xml:space="preserve"> «Бібліотекар і потенційний спонсор»</w:t>
            </w:r>
            <w:r w:rsidRPr="00585B1B">
              <w:rPr>
                <w:rFonts w:ascii="Times New Roman" w:eastAsia="Times New Roman" w:hAnsi="Times New Roman" w:cs="Times New Roman"/>
                <w:bCs/>
                <w:color w:val="000000" w:themeColor="text1"/>
                <w:kern w:val="36"/>
                <w:sz w:val="28"/>
                <w:szCs w:val="28"/>
                <w:lang w:val="uk-UA" w:eastAsia="ru-RU"/>
              </w:rPr>
              <w:t>»</w:t>
            </w:r>
          </w:p>
          <w:p w:rsidR="0011389D" w:rsidRPr="00585B1B" w:rsidRDefault="0011389D" w:rsidP="0011389D">
            <w:pPr>
              <w:spacing w:before="100" w:beforeAutospacing="1" w:after="115"/>
              <w:jc w:val="center"/>
              <w:rPr>
                <w:rFonts w:ascii="Times New Roman" w:hAnsi="Times New Roman" w:cs="Times New Roman"/>
                <w:sz w:val="28"/>
                <w:szCs w:val="28"/>
              </w:rPr>
            </w:pP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585B1B" w:rsidP="00585B1B">
            <w:pPr>
              <w:spacing w:before="100" w:beforeAutospacing="1" w:after="115"/>
              <w:jc w:val="center"/>
              <w:rPr>
                <w:rFonts w:ascii="Times New Roman" w:hAnsi="Times New Roman" w:cs="Times New Roman"/>
                <w:sz w:val="28"/>
                <w:szCs w:val="28"/>
              </w:rPr>
            </w:pPr>
            <w:r w:rsidRPr="00585B1B">
              <w:rPr>
                <w:rFonts w:ascii="Times New Roman" w:hAnsi="Times New Roman" w:cs="Times New Roman"/>
                <w:sz w:val="28"/>
                <w:szCs w:val="28"/>
                <w:lang w:val="uk-UA"/>
              </w:rPr>
              <w:t>Р</w:t>
            </w:r>
            <w:r w:rsidRPr="00585B1B">
              <w:rPr>
                <w:rFonts w:ascii="Times New Roman" w:hAnsi="Times New Roman" w:cs="Times New Roman"/>
                <w:sz w:val="28"/>
                <w:szCs w:val="28"/>
              </w:rPr>
              <w:t xml:space="preserve">ольову гру </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585B1B">
              <w:rPr>
                <w:rFonts w:ascii="Times New Roman" w:hAnsi="Times New Roman" w:cs="Times New Roman"/>
                <w:sz w:val="28"/>
                <w:szCs w:val="28"/>
                <w:lang w:val="uk-UA"/>
              </w:rPr>
              <w:t>истопад</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11389D" w:rsidRPr="00585B1B" w:rsidRDefault="0011389D" w:rsidP="0011389D">
            <w:pPr>
              <w:spacing w:before="100" w:beforeAutospacing="1" w:after="115"/>
              <w:jc w:val="center"/>
              <w:rPr>
                <w:rFonts w:ascii="Times New Roman" w:hAnsi="Times New Roman" w:cs="Times New Roman"/>
                <w:sz w:val="28"/>
                <w:szCs w:val="28"/>
              </w:rPr>
            </w:pPr>
            <w:r w:rsidRPr="00585B1B">
              <w:rPr>
                <w:rFonts w:ascii="Times New Roman" w:hAnsi="Times New Roman" w:cs="Times New Roman"/>
                <w:sz w:val="28"/>
                <w:szCs w:val="28"/>
              </w:rPr>
              <w:t>«</w:t>
            </w:r>
            <w:r w:rsidR="00585B1B" w:rsidRPr="00585B1B">
              <w:rPr>
                <w:rFonts w:ascii="Times New Roman" w:hAnsi="Times New Roman" w:cs="Times New Roman"/>
                <w:color w:val="000000"/>
                <w:sz w:val="28"/>
                <w:szCs w:val="28"/>
                <w:shd w:val="clear" w:color="auto" w:fill="FFFFFF"/>
              </w:rPr>
              <w:t>Наші здобутки. Обмін досвідом</w:t>
            </w:r>
            <w:r w:rsidRPr="00585B1B">
              <w:rPr>
                <w:rFonts w:ascii="Times New Roman" w:hAnsi="Times New Roman" w:cs="Times New Roman"/>
                <w:sz w:val="28"/>
                <w:szCs w:val="28"/>
              </w:rPr>
              <w:t>»</w:t>
            </w:r>
          </w:p>
        </w:tc>
        <w:tc>
          <w:tcPr>
            <w:tcW w:w="256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практикум</w:t>
            </w: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585B1B" w:rsidRDefault="00585B1B"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РДБ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Т</w:t>
            </w:r>
            <w:r w:rsidR="00585B1B">
              <w:rPr>
                <w:rFonts w:ascii="Times New Roman" w:hAnsi="Times New Roman" w:cs="Times New Roman"/>
                <w:sz w:val="28"/>
                <w:szCs w:val="28"/>
                <w:lang w:val="uk-UA"/>
              </w:rPr>
              <w:t>равень</w:t>
            </w:r>
          </w:p>
        </w:tc>
      </w:tr>
      <w:tr w:rsidR="0011389D" w:rsidRPr="0011389D" w:rsidTr="00762BC1">
        <w:trPr>
          <w:tblCellSpacing w:w="0" w:type="dxa"/>
        </w:trPr>
        <w:tc>
          <w:tcPr>
            <w:tcW w:w="3279" w:type="dxa"/>
            <w:tcBorders>
              <w:top w:val="outset" w:sz="6" w:space="0" w:color="000000"/>
              <w:left w:val="outset" w:sz="6" w:space="0" w:color="000000"/>
              <w:bottom w:val="outset" w:sz="6" w:space="0" w:color="000000"/>
              <w:right w:val="outset" w:sz="6" w:space="0" w:color="000000"/>
            </w:tcBorders>
          </w:tcPr>
          <w:p w:rsidR="00585B1B" w:rsidRPr="00585B1B" w:rsidRDefault="00585B1B" w:rsidP="00585B1B">
            <w:pPr>
              <w:shd w:val="clear" w:color="auto" w:fill="FFFFFF"/>
              <w:spacing w:after="0" w:line="240" w:lineRule="auto"/>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val="uk-UA" w:eastAsia="ru-RU"/>
              </w:rPr>
              <w:t>«Місія бібліотеки»</w:t>
            </w:r>
          </w:p>
          <w:p w:rsidR="0011389D" w:rsidRPr="00585B1B" w:rsidRDefault="0011389D" w:rsidP="0011389D">
            <w:pPr>
              <w:spacing w:before="100" w:beforeAutospacing="1" w:after="115"/>
              <w:jc w:val="center"/>
              <w:rPr>
                <w:rFonts w:ascii="Times New Roman" w:hAnsi="Times New Roman" w:cs="Times New Roman"/>
                <w:sz w:val="28"/>
                <w:szCs w:val="28"/>
                <w:lang w:val="uk-UA"/>
              </w:rPr>
            </w:pPr>
          </w:p>
        </w:tc>
        <w:tc>
          <w:tcPr>
            <w:tcW w:w="2563" w:type="dxa"/>
            <w:tcBorders>
              <w:top w:val="outset" w:sz="6" w:space="0" w:color="000000"/>
              <w:left w:val="outset" w:sz="6" w:space="0" w:color="000000"/>
              <w:bottom w:val="outset" w:sz="6" w:space="0" w:color="000000"/>
              <w:right w:val="outset" w:sz="6" w:space="0" w:color="000000"/>
            </w:tcBorders>
            <w:vAlign w:val="center"/>
          </w:tcPr>
          <w:p w:rsidR="00585B1B" w:rsidRPr="00585B1B" w:rsidRDefault="00585B1B" w:rsidP="00585B1B">
            <w:pPr>
              <w:shd w:val="clear" w:color="auto" w:fill="FFFFFF"/>
              <w:spacing w:after="0" w:line="240" w:lineRule="auto"/>
              <w:rPr>
                <w:rFonts w:ascii="Arial" w:eastAsia="Times New Roman" w:hAnsi="Arial" w:cs="Arial"/>
                <w:color w:val="000000"/>
                <w:sz w:val="28"/>
                <w:szCs w:val="28"/>
                <w:lang w:eastAsia="ru-RU"/>
              </w:rPr>
            </w:pPr>
            <w:r w:rsidRPr="00585B1B">
              <w:rPr>
                <w:rFonts w:ascii="Times New Roman" w:eastAsia="Times New Roman" w:hAnsi="Times New Roman" w:cs="Times New Roman"/>
                <w:color w:val="000000"/>
                <w:sz w:val="28"/>
                <w:szCs w:val="28"/>
                <w:lang w:val="uk-UA" w:eastAsia="ru-RU"/>
              </w:rPr>
              <w:t xml:space="preserve"> Моделююча гра</w:t>
            </w:r>
          </w:p>
          <w:p w:rsidR="0011389D" w:rsidRPr="00585B1B" w:rsidRDefault="0011389D" w:rsidP="0011389D">
            <w:pPr>
              <w:spacing w:before="100" w:beforeAutospacing="1" w:after="115"/>
              <w:jc w:val="center"/>
              <w:rPr>
                <w:rFonts w:ascii="Times New Roman" w:hAnsi="Times New Roman" w:cs="Times New Roman"/>
                <w:sz w:val="28"/>
                <w:szCs w:val="28"/>
                <w:lang w:val="uk-UA"/>
              </w:rPr>
            </w:pPr>
          </w:p>
        </w:tc>
        <w:tc>
          <w:tcPr>
            <w:tcW w:w="1872" w:type="dxa"/>
            <w:gridSpan w:val="2"/>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ЦРБ</w:t>
            </w:r>
          </w:p>
        </w:tc>
        <w:tc>
          <w:tcPr>
            <w:tcW w:w="6440" w:type="dxa"/>
            <w:tcBorders>
              <w:top w:val="outset" w:sz="6" w:space="0" w:color="000000"/>
              <w:left w:val="outset" w:sz="6" w:space="0" w:color="000000"/>
              <w:bottom w:val="outset" w:sz="6" w:space="0" w:color="000000"/>
              <w:right w:val="outset" w:sz="6" w:space="0" w:color="000000"/>
            </w:tcBorders>
            <w:vAlign w:val="center"/>
          </w:tcPr>
          <w:p w:rsidR="0011389D" w:rsidRPr="00585B1B"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Ж</w:t>
            </w:r>
            <w:r w:rsidR="00585B1B">
              <w:rPr>
                <w:rFonts w:ascii="Times New Roman" w:hAnsi="Times New Roman" w:cs="Times New Roman"/>
                <w:sz w:val="28"/>
                <w:szCs w:val="28"/>
                <w:lang w:val="uk-UA"/>
              </w:rPr>
              <w:t>овтень</w:t>
            </w:r>
          </w:p>
        </w:tc>
      </w:tr>
    </w:tbl>
    <w:p w:rsidR="0011389D" w:rsidRPr="0011389D" w:rsidRDefault="0011389D" w:rsidP="00926DB7">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Розробка регламентуючих документів.</w:t>
      </w:r>
    </w:p>
    <w:p w:rsidR="0011389D" w:rsidRPr="0011389D" w:rsidRDefault="0011389D" w:rsidP="00926DB7">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Видавнича діяльність</w:t>
      </w: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644"/>
        <w:gridCol w:w="6544"/>
        <w:gridCol w:w="6966"/>
      </w:tblGrid>
      <w:tr w:rsidR="0011389D"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65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w:t>
            </w: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Термін виконання</w:t>
            </w:r>
          </w:p>
        </w:tc>
      </w:tr>
      <w:tr w:rsidR="0011389D"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1</w:t>
            </w:r>
          </w:p>
        </w:tc>
        <w:tc>
          <w:tcPr>
            <w:tcW w:w="65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650255">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xml:space="preserve">Аналітично-статистичне видання «Аналіз дільності бібліотек </w:t>
            </w:r>
            <w:r w:rsidRPr="0011389D">
              <w:rPr>
                <w:rFonts w:ascii="Times New Roman" w:hAnsi="Times New Roman" w:cs="Times New Roman"/>
                <w:sz w:val="28"/>
                <w:szCs w:val="28"/>
                <w:lang w:val="uk-UA"/>
              </w:rPr>
              <w:t>Старобільського району</w:t>
            </w:r>
            <w:r w:rsidRPr="0011389D">
              <w:rPr>
                <w:rFonts w:ascii="Times New Roman" w:hAnsi="Times New Roman" w:cs="Times New Roman"/>
                <w:sz w:val="28"/>
                <w:szCs w:val="28"/>
              </w:rPr>
              <w:t xml:space="preserve"> за </w:t>
            </w:r>
            <w:r w:rsidR="00650255">
              <w:rPr>
                <w:rFonts w:ascii="Times New Roman" w:hAnsi="Times New Roman" w:cs="Times New Roman"/>
                <w:sz w:val="28"/>
                <w:szCs w:val="28"/>
                <w:lang w:val="uk-UA"/>
              </w:rPr>
              <w:t>2019</w:t>
            </w:r>
            <w:r w:rsidRPr="0011389D">
              <w:rPr>
                <w:rFonts w:ascii="Times New Roman" w:hAnsi="Times New Roman" w:cs="Times New Roman"/>
                <w:sz w:val="28"/>
                <w:szCs w:val="28"/>
              </w:rPr>
              <w:t>рік»</w:t>
            </w: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650255" w:rsidRDefault="00650255"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Січень- лютий</w:t>
            </w:r>
          </w:p>
        </w:tc>
      </w:tr>
      <w:tr w:rsidR="0011389D"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2</w:t>
            </w:r>
          </w:p>
        </w:tc>
        <w:tc>
          <w:tcPr>
            <w:tcW w:w="6544" w:type="dxa"/>
            <w:tcBorders>
              <w:top w:val="outset" w:sz="6" w:space="0" w:color="000000"/>
              <w:left w:val="outset" w:sz="6" w:space="0" w:color="000000"/>
              <w:bottom w:val="outset" w:sz="6" w:space="0" w:color="000000"/>
              <w:right w:val="outset" w:sz="6" w:space="0" w:color="000000"/>
            </w:tcBorders>
          </w:tcPr>
          <w:p w:rsidR="0011389D" w:rsidRPr="00650255" w:rsidRDefault="0011389D" w:rsidP="0011389D">
            <w:pPr>
              <w:spacing w:before="100" w:beforeAutospacing="1"/>
              <w:jc w:val="center"/>
              <w:rPr>
                <w:rFonts w:ascii="Times New Roman" w:hAnsi="Times New Roman" w:cs="Times New Roman"/>
                <w:sz w:val="28"/>
                <w:szCs w:val="28"/>
              </w:rPr>
            </w:pPr>
            <w:r w:rsidRPr="00650255">
              <w:rPr>
                <w:rFonts w:ascii="Times New Roman" w:hAnsi="Times New Roman" w:cs="Times New Roman"/>
                <w:sz w:val="28"/>
                <w:szCs w:val="28"/>
              </w:rPr>
              <w:t>Методичний посібник «</w:t>
            </w:r>
            <w:r w:rsidR="00650255" w:rsidRPr="00650255">
              <w:rPr>
                <w:rFonts w:ascii="Times New Roman" w:hAnsi="Times New Roman" w:cs="Times New Roman"/>
                <w:sz w:val="28"/>
                <w:szCs w:val="28"/>
              </w:rPr>
              <w:t>Партнерські стосунки з громадськими молодіжними організаціями та волонтерами».</w:t>
            </w:r>
            <w:r w:rsidRPr="00650255">
              <w:rPr>
                <w:rFonts w:ascii="Times New Roman" w:hAnsi="Times New Roman" w:cs="Times New Roman"/>
                <w:sz w:val="28"/>
                <w:szCs w:val="28"/>
              </w:rPr>
              <w:t>»</w:t>
            </w:r>
          </w:p>
          <w:p w:rsidR="0011389D" w:rsidRPr="0011389D" w:rsidRDefault="0011389D" w:rsidP="0011389D">
            <w:pPr>
              <w:spacing w:before="100" w:beforeAutospacing="1" w:after="115"/>
              <w:jc w:val="center"/>
              <w:rPr>
                <w:rFonts w:ascii="Times New Roman" w:hAnsi="Times New Roman" w:cs="Times New Roman"/>
                <w:sz w:val="28"/>
                <w:szCs w:val="28"/>
              </w:rPr>
            </w:pP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650255"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В</w:t>
            </w:r>
            <w:r w:rsidR="00650255">
              <w:rPr>
                <w:rFonts w:ascii="Times New Roman" w:hAnsi="Times New Roman" w:cs="Times New Roman"/>
                <w:sz w:val="28"/>
                <w:szCs w:val="28"/>
                <w:lang w:val="uk-UA"/>
              </w:rPr>
              <w:t>ересень</w:t>
            </w:r>
          </w:p>
        </w:tc>
      </w:tr>
      <w:tr w:rsidR="0011389D" w:rsidRPr="0011389D" w:rsidTr="00762BC1">
        <w:trPr>
          <w:trHeight w:val="1890"/>
          <w:tblCellSpacing w:w="0" w:type="dxa"/>
        </w:trPr>
        <w:tc>
          <w:tcPr>
            <w:tcW w:w="644" w:type="dxa"/>
            <w:tcBorders>
              <w:top w:val="outset" w:sz="6" w:space="0" w:color="000000"/>
              <w:left w:val="outset" w:sz="6" w:space="0" w:color="000000"/>
              <w:bottom w:val="outset" w:sz="6" w:space="0" w:color="auto"/>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p>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3</w:t>
            </w:r>
          </w:p>
        </w:tc>
        <w:tc>
          <w:tcPr>
            <w:tcW w:w="6544" w:type="dxa"/>
            <w:tcBorders>
              <w:top w:val="outset" w:sz="6" w:space="0" w:color="000000"/>
              <w:left w:val="outset" w:sz="6" w:space="0" w:color="000000"/>
              <w:bottom w:val="outset" w:sz="6" w:space="0" w:color="auto"/>
              <w:right w:val="outset" w:sz="6" w:space="0" w:color="000000"/>
            </w:tcBorders>
          </w:tcPr>
          <w:p w:rsidR="0011389D" w:rsidRPr="0011389D" w:rsidRDefault="0011389D" w:rsidP="0011389D">
            <w:pPr>
              <w:spacing w:before="100" w:beforeAutospacing="1"/>
              <w:jc w:val="center"/>
              <w:rPr>
                <w:rFonts w:ascii="Times New Roman" w:hAnsi="Times New Roman" w:cs="Times New Roman"/>
                <w:sz w:val="28"/>
                <w:szCs w:val="28"/>
                <w:lang w:val="uk-UA"/>
              </w:rPr>
            </w:pPr>
            <w:r w:rsidRPr="0011389D">
              <w:rPr>
                <w:rFonts w:ascii="Times New Roman" w:hAnsi="Times New Roman" w:cs="Times New Roman"/>
                <w:b/>
                <w:bCs/>
                <w:sz w:val="28"/>
                <w:szCs w:val="28"/>
              </w:rPr>
              <w:t>Інструктивно-методичні листи</w:t>
            </w:r>
            <w:r w:rsidRPr="0011389D">
              <w:rPr>
                <w:rFonts w:ascii="Times New Roman" w:hAnsi="Times New Roman" w:cs="Times New Roman"/>
                <w:sz w:val="28"/>
                <w:szCs w:val="28"/>
              </w:rPr>
              <w:t>:</w:t>
            </w:r>
          </w:p>
          <w:p w:rsidR="0011389D" w:rsidRPr="0011389D" w:rsidRDefault="0011389D" w:rsidP="0011389D">
            <w:pPr>
              <w:spacing w:before="100" w:beforeAutospacing="1"/>
              <w:jc w:val="center"/>
              <w:rPr>
                <w:rFonts w:ascii="Times New Roman" w:hAnsi="Times New Roman" w:cs="Times New Roman"/>
                <w:sz w:val="28"/>
                <w:szCs w:val="28"/>
                <w:lang w:val="uk-UA"/>
              </w:rPr>
            </w:pPr>
          </w:p>
          <w:p w:rsidR="0011389D" w:rsidRPr="0011389D" w:rsidRDefault="0011389D" w:rsidP="0011389D">
            <w:pPr>
              <w:numPr>
                <w:ilvl w:val="0"/>
                <w:numId w:val="14"/>
              </w:numPr>
              <w:spacing w:before="100" w:beforeAutospacing="1" w:after="0" w:line="240" w:lineRule="auto"/>
              <w:jc w:val="center"/>
              <w:rPr>
                <w:rFonts w:ascii="Times New Roman" w:hAnsi="Times New Roman" w:cs="Times New Roman"/>
                <w:sz w:val="28"/>
                <w:szCs w:val="28"/>
              </w:rPr>
            </w:pPr>
            <w:r w:rsidRPr="0011389D">
              <w:rPr>
                <w:rFonts w:ascii="Times New Roman" w:hAnsi="Times New Roman" w:cs="Times New Roman"/>
                <w:sz w:val="28"/>
                <w:szCs w:val="28"/>
              </w:rPr>
              <w:t>«</w:t>
            </w:r>
            <w:r w:rsidRPr="0011389D">
              <w:rPr>
                <w:rFonts w:ascii="Times New Roman" w:hAnsi="Times New Roman" w:cs="Times New Roman"/>
                <w:sz w:val="28"/>
                <w:szCs w:val="28"/>
                <w:lang w:val="uk-UA"/>
              </w:rPr>
              <w:t>Інструктивно – методичний лист щодо проведення Тижня молодіжної книги</w:t>
            </w:r>
            <w:r w:rsidRPr="0011389D">
              <w:rPr>
                <w:rFonts w:ascii="Times New Roman" w:hAnsi="Times New Roman" w:cs="Times New Roman"/>
                <w:sz w:val="28"/>
                <w:szCs w:val="28"/>
              </w:rPr>
              <w:t>»</w:t>
            </w:r>
          </w:p>
          <w:p w:rsidR="0011389D" w:rsidRPr="0011389D" w:rsidRDefault="0011389D" w:rsidP="0011389D">
            <w:pPr>
              <w:spacing w:before="100" w:beforeAutospacing="1" w:after="115"/>
              <w:ind w:left="360"/>
              <w:jc w:val="center"/>
              <w:rPr>
                <w:rFonts w:ascii="Times New Roman" w:hAnsi="Times New Roman" w:cs="Times New Roman"/>
                <w:sz w:val="28"/>
                <w:szCs w:val="28"/>
              </w:rPr>
            </w:pPr>
            <w:r w:rsidRPr="0011389D">
              <w:rPr>
                <w:rFonts w:ascii="Times New Roman" w:hAnsi="Times New Roman" w:cs="Times New Roman"/>
                <w:b/>
                <w:bCs/>
                <w:sz w:val="28"/>
                <w:szCs w:val="28"/>
                <w:lang w:val="uk-UA"/>
              </w:rPr>
              <w:t xml:space="preserve">На допомогу фахівцю: </w:t>
            </w:r>
            <w:hyperlink r:id="rId12" w:history="1">
              <w:r w:rsidR="0078403F" w:rsidRPr="0078403F">
                <w:rPr>
                  <w:rFonts w:ascii="Times New Roman" w:hAnsi="Times New Roman" w:cs="Times New Roman"/>
                  <w:color w:val="000000" w:themeColor="text1"/>
                  <w:sz w:val="28"/>
                  <w:szCs w:val="28"/>
                </w:rPr>
                <w:t>«Про імідж, бібліотечний піар та майбутнє бібліотек»</w:t>
              </w:r>
            </w:hyperlink>
          </w:p>
        </w:tc>
        <w:tc>
          <w:tcPr>
            <w:tcW w:w="6966" w:type="dxa"/>
            <w:tcBorders>
              <w:top w:val="outset" w:sz="6" w:space="0" w:color="000000"/>
              <w:left w:val="outset" w:sz="6" w:space="0" w:color="000000"/>
              <w:bottom w:val="outset" w:sz="6" w:space="0" w:color="auto"/>
              <w:right w:val="outset" w:sz="6" w:space="0" w:color="000000"/>
            </w:tcBorders>
            <w:vAlign w:val="center"/>
          </w:tcPr>
          <w:p w:rsidR="0011389D" w:rsidRPr="0011389D" w:rsidRDefault="0011389D" w:rsidP="0011389D">
            <w:pPr>
              <w:spacing w:before="100" w:beforeAutospacing="1"/>
              <w:jc w:val="center"/>
              <w:rPr>
                <w:rFonts w:ascii="Times New Roman" w:hAnsi="Times New Roman" w:cs="Times New Roman"/>
                <w:sz w:val="28"/>
                <w:szCs w:val="28"/>
              </w:rPr>
            </w:pPr>
          </w:p>
          <w:p w:rsidR="0011389D" w:rsidRPr="0011389D" w:rsidRDefault="0011389D" w:rsidP="0011389D">
            <w:pPr>
              <w:spacing w:before="100" w:beforeAutospacing="1"/>
              <w:jc w:val="center"/>
              <w:rPr>
                <w:rFonts w:ascii="Times New Roman" w:hAnsi="Times New Roman" w:cs="Times New Roman"/>
                <w:sz w:val="28"/>
                <w:szCs w:val="28"/>
                <w:lang w:val="uk-UA"/>
              </w:rPr>
            </w:pPr>
          </w:p>
          <w:p w:rsidR="0011389D" w:rsidRPr="0011389D" w:rsidRDefault="00FC5107" w:rsidP="0011389D">
            <w:pPr>
              <w:spacing w:before="100" w:beforeAutospacing="1"/>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11389D" w:rsidRPr="0011389D">
              <w:rPr>
                <w:rFonts w:ascii="Times New Roman" w:hAnsi="Times New Roman" w:cs="Times New Roman"/>
                <w:sz w:val="28"/>
                <w:szCs w:val="28"/>
                <w:lang w:val="uk-UA"/>
              </w:rPr>
              <w:t>вітень</w:t>
            </w:r>
          </w:p>
          <w:p w:rsidR="0011389D" w:rsidRPr="0011389D" w:rsidRDefault="0011389D" w:rsidP="0011389D">
            <w:pPr>
              <w:spacing w:before="100" w:beforeAutospacing="1" w:after="115"/>
              <w:jc w:val="center"/>
              <w:rPr>
                <w:rFonts w:ascii="Times New Roman" w:hAnsi="Times New Roman" w:cs="Times New Roman"/>
                <w:sz w:val="28"/>
                <w:szCs w:val="28"/>
              </w:rPr>
            </w:pPr>
          </w:p>
        </w:tc>
      </w:tr>
      <w:tr w:rsidR="0011389D" w:rsidRPr="0011389D" w:rsidTr="00762BC1">
        <w:trPr>
          <w:trHeight w:val="1317"/>
          <w:tblCellSpacing w:w="0" w:type="dxa"/>
        </w:trPr>
        <w:tc>
          <w:tcPr>
            <w:tcW w:w="644" w:type="dxa"/>
            <w:tcBorders>
              <w:top w:val="outset" w:sz="6" w:space="0" w:color="auto"/>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4</w:t>
            </w:r>
          </w:p>
        </w:tc>
        <w:tc>
          <w:tcPr>
            <w:tcW w:w="6544" w:type="dxa"/>
            <w:tcBorders>
              <w:top w:val="outset" w:sz="6" w:space="0" w:color="auto"/>
              <w:left w:val="outset" w:sz="6" w:space="0" w:color="000000"/>
              <w:bottom w:val="outset" w:sz="6" w:space="0" w:color="000000"/>
              <w:right w:val="outset" w:sz="6" w:space="0" w:color="000000"/>
            </w:tcBorders>
          </w:tcPr>
          <w:p w:rsidR="0011389D" w:rsidRPr="0011389D" w:rsidRDefault="0011389D" w:rsidP="0011389D">
            <w:pPr>
              <w:spacing w:before="100" w:beforeAutospacing="1" w:after="115"/>
              <w:ind w:left="360"/>
              <w:jc w:val="center"/>
              <w:rPr>
                <w:rFonts w:ascii="Times New Roman" w:hAnsi="Times New Roman" w:cs="Times New Roman"/>
                <w:b/>
                <w:bCs/>
                <w:sz w:val="28"/>
                <w:szCs w:val="28"/>
                <w:lang w:val="uk-UA"/>
              </w:rPr>
            </w:pPr>
            <w:r w:rsidRPr="0011389D">
              <w:rPr>
                <w:rFonts w:ascii="Times New Roman" w:hAnsi="Times New Roman" w:cs="Times New Roman"/>
                <w:sz w:val="28"/>
                <w:szCs w:val="28"/>
                <w:lang w:val="uk-UA"/>
              </w:rPr>
              <w:t xml:space="preserve">Видавництво буклетів, брошур про історію, досвід, діяльність </w:t>
            </w:r>
            <w:bookmarkStart w:id="2" w:name="YANDEX_13"/>
            <w:bookmarkEnd w:id="2"/>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HYPERLINK</w:instrText>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http</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hghltd</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yandex</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net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yandbtm</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text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1%88%</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BA</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BB</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0%20%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BF</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3%</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%20%20%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1%83%20%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BB</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BA</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1%85&amp;</w:instrText>
            </w:r>
            <w:r w:rsidRPr="0011389D">
              <w:rPr>
                <w:rFonts w:ascii="Times New Roman" w:hAnsi="Times New Roman" w:cs="Times New Roman"/>
                <w:sz w:val="28"/>
                <w:szCs w:val="28"/>
              </w:rPr>
              <w:instrText>url</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http</w:instrText>
            </w:r>
            <w:r w:rsidRPr="0011389D">
              <w:rPr>
                <w:rFonts w:ascii="Times New Roman" w:hAnsi="Times New Roman" w:cs="Times New Roman"/>
                <w:sz w:val="28"/>
                <w:szCs w:val="28"/>
                <w:lang w:val="uk-UA"/>
              </w:rPr>
              <w:instrText>%3</w:instrText>
            </w:r>
            <w:r w:rsidRPr="0011389D">
              <w:rPr>
                <w:rFonts w:ascii="Times New Roman" w:hAnsi="Times New Roman" w:cs="Times New Roman"/>
                <w:sz w:val="28"/>
                <w:szCs w:val="28"/>
              </w:rPr>
              <w:instrText>A</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Fbiblioyar</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at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ua</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Fplan</w:instrText>
            </w:r>
            <w:r w:rsidRPr="0011389D">
              <w:rPr>
                <w:rFonts w:ascii="Times New Roman" w:hAnsi="Times New Roman" w:cs="Times New Roman"/>
                <w:sz w:val="28"/>
                <w:szCs w:val="28"/>
                <w:lang w:val="uk-UA"/>
              </w:rPr>
              <w:instrText>_</w:instrText>
            </w:r>
            <w:r w:rsidRPr="0011389D">
              <w:rPr>
                <w:rFonts w:ascii="Times New Roman" w:hAnsi="Times New Roman" w:cs="Times New Roman"/>
                <w:sz w:val="28"/>
                <w:szCs w:val="28"/>
              </w:rPr>
              <w:instrText>na</w:instrText>
            </w:r>
            <w:r w:rsidRPr="0011389D">
              <w:rPr>
                <w:rFonts w:ascii="Times New Roman" w:hAnsi="Times New Roman" w:cs="Times New Roman"/>
                <w:sz w:val="28"/>
                <w:szCs w:val="28"/>
                <w:lang w:val="uk-UA"/>
              </w:rPr>
              <w:instrText>_2012.</w:instrText>
            </w:r>
            <w:r w:rsidRPr="0011389D">
              <w:rPr>
                <w:rFonts w:ascii="Times New Roman" w:hAnsi="Times New Roman" w:cs="Times New Roman"/>
                <w:sz w:val="28"/>
                <w:szCs w:val="28"/>
              </w:rPr>
              <w:instrText>doc</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fmode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envelope</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lr</w:instrText>
            </w:r>
            <w:r w:rsidRPr="0011389D">
              <w:rPr>
                <w:rFonts w:ascii="Times New Roman" w:hAnsi="Times New Roman" w:cs="Times New Roman"/>
                <w:sz w:val="28"/>
                <w:szCs w:val="28"/>
                <w:lang w:val="uk-UA"/>
              </w:rPr>
              <w:instrText>=143&amp;</w:instrText>
            </w:r>
            <w:r w:rsidRPr="0011389D">
              <w:rPr>
                <w:rFonts w:ascii="Times New Roman" w:hAnsi="Times New Roman" w:cs="Times New Roman"/>
                <w:sz w:val="28"/>
                <w:szCs w:val="28"/>
              </w:rPr>
              <w:instrText>l</w:instrText>
            </w:r>
            <w:r w:rsidRPr="0011389D">
              <w:rPr>
                <w:rFonts w:ascii="Times New Roman" w:hAnsi="Times New Roman" w:cs="Times New Roman"/>
                <w:sz w:val="28"/>
                <w:szCs w:val="28"/>
                <w:lang w:val="uk-UA"/>
              </w:rPr>
              <w:instrText>10</w:instrText>
            </w:r>
            <w:r w:rsidRPr="0011389D">
              <w:rPr>
                <w:rFonts w:ascii="Times New Roman" w:hAnsi="Times New Roman" w:cs="Times New Roman"/>
                <w:sz w:val="28"/>
                <w:szCs w:val="28"/>
              </w:rPr>
              <w:instrText>n</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ru</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mime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doc</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sign</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f</w:instrText>
            </w:r>
            <w:r w:rsidRPr="0011389D">
              <w:rPr>
                <w:rFonts w:ascii="Times New Roman" w:hAnsi="Times New Roman" w:cs="Times New Roman"/>
                <w:sz w:val="28"/>
                <w:szCs w:val="28"/>
                <w:lang w:val="uk-UA"/>
              </w:rPr>
              <w:instrText>78</w:instrText>
            </w:r>
            <w:r w:rsidRPr="0011389D">
              <w:rPr>
                <w:rFonts w:ascii="Times New Roman" w:hAnsi="Times New Roman" w:cs="Times New Roman"/>
                <w:sz w:val="28"/>
                <w:szCs w:val="28"/>
              </w:rPr>
              <w:instrText>af</w:instrText>
            </w:r>
            <w:r w:rsidRPr="0011389D">
              <w:rPr>
                <w:rFonts w:ascii="Times New Roman" w:hAnsi="Times New Roman" w:cs="Times New Roman"/>
                <w:sz w:val="28"/>
                <w:szCs w:val="28"/>
                <w:lang w:val="uk-UA"/>
              </w:rPr>
              <w:instrText>4169</w:instrText>
            </w:r>
            <w:r w:rsidRPr="0011389D">
              <w:rPr>
                <w:rFonts w:ascii="Times New Roman" w:hAnsi="Times New Roman" w:cs="Times New Roman"/>
                <w:sz w:val="28"/>
                <w:szCs w:val="28"/>
              </w:rPr>
              <w:instrText>c</w:instrText>
            </w:r>
            <w:r w:rsidRPr="0011389D">
              <w:rPr>
                <w:rFonts w:ascii="Times New Roman" w:hAnsi="Times New Roman" w:cs="Times New Roman"/>
                <w:sz w:val="28"/>
                <w:szCs w:val="28"/>
                <w:lang w:val="uk-UA"/>
              </w:rPr>
              <w:instrText>513793</w:instrText>
            </w:r>
            <w:r w:rsidRPr="0011389D">
              <w:rPr>
                <w:rFonts w:ascii="Times New Roman" w:hAnsi="Times New Roman" w:cs="Times New Roman"/>
                <w:sz w:val="28"/>
                <w:szCs w:val="28"/>
              </w:rPr>
              <w:instrText>c</w:instrText>
            </w:r>
            <w:r w:rsidRPr="0011389D">
              <w:rPr>
                <w:rFonts w:ascii="Times New Roman" w:hAnsi="Times New Roman" w:cs="Times New Roman"/>
                <w:sz w:val="28"/>
                <w:szCs w:val="28"/>
                <w:lang w:val="uk-UA"/>
              </w:rPr>
              <w:instrText>39</w:instrText>
            </w:r>
            <w:r w:rsidRPr="0011389D">
              <w:rPr>
                <w:rFonts w:ascii="Times New Roman" w:hAnsi="Times New Roman" w:cs="Times New Roman"/>
                <w:sz w:val="28"/>
                <w:szCs w:val="28"/>
              </w:rPr>
              <w:instrText>a</w:instrText>
            </w:r>
            <w:r w:rsidRPr="0011389D">
              <w:rPr>
                <w:rFonts w:ascii="Times New Roman" w:hAnsi="Times New Roman" w:cs="Times New Roman"/>
                <w:sz w:val="28"/>
                <w:szCs w:val="28"/>
                <w:lang w:val="uk-UA"/>
              </w:rPr>
              <w:instrText>823777</w:instrText>
            </w:r>
            <w:r w:rsidRPr="0011389D">
              <w:rPr>
                <w:rFonts w:ascii="Times New Roman" w:hAnsi="Times New Roman" w:cs="Times New Roman"/>
                <w:sz w:val="28"/>
                <w:szCs w:val="28"/>
              </w:rPr>
              <w:instrText>e</w:instrText>
            </w:r>
            <w:r w:rsidRPr="0011389D">
              <w:rPr>
                <w:rFonts w:ascii="Times New Roman" w:hAnsi="Times New Roman" w:cs="Times New Roman"/>
                <w:sz w:val="28"/>
                <w:szCs w:val="28"/>
                <w:lang w:val="uk-UA"/>
              </w:rPr>
              <w:instrText>9</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108&amp;</w:instrText>
            </w:r>
            <w:r w:rsidRPr="0011389D">
              <w:rPr>
                <w:rFonts w:ascii="Times New Roman" w:hAnsi="Times New Roman" w:cs="Times New Roman"/>
                <w:sz w:val="28"/>
                <w:szCs w:val="28"/>
              </w:rPr>
              <w:instrText>keyno</w:instrText>
            </w:r>
            <w:r w:rsidRPr="0011389D">
              <w:rPr>
                <w:rFonts w:ascii="Times New Roman" w:hAnsi="Times New Roman" w:cs="Times New Roman"/>
                <w:sz w:val="28"/>
                <w:szCs w:val="28"/>
                <w:lang w:val="uk-UA"/>
              </w:rPr>
              <w:instrText>=0" \</w:instrText>
            </w:r>
            <w:r w:rsidRPr="0011389D">
              <w:rPr>
                <w:rFonts w:ascii="Times New Roman" w:hAnsi="Times New Roman" w:cs="Times New Roman"/>
                <w:sz w:val="28"/>
                <w:szCs w:val="28"/>
              </w:rPr>
              <w:instrText>l</w:instrText>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YANDEX</w:instrText>
            </w:r>
            <w:r w:rsidRPr="0011389D">
              <w:rPr>
                <w:rFonts w:ascii="Times New Roman" w:hAnsi="Times New Roman" w:cs="Times New Roman"/>
                <w:sz w:val="28"/>
                <w:szCs w:val="28"/>
                <w:lang w:val="uk-UA"/>
              </w:rPr>
              <w:instrText xml:space="preserve">_12"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w:t>
            </w:r>
            <w:r w:rsidRPr="0011389D">
              <w:rPr>
                <w:rFonts w:ascii="Times New Roman" w:hAnsi="Times New Roman" w:cs="Times New Roman"/>
                <w:sz w:val="28"/>
                <w:szCs w:val="28"/>
                <w:lang w:val="uk-UA"/>
              </w:rPr>
              <w:t>бібліотек-філіалів</w:t>
            </w:r>
            <w:r w:rsidRPr="0011389D">
              <w:rPr>
                <w:rFonts w:ascii="Times New Roman" w:hAnsi="Times New Roman" w:cs="Times New Roman"/>
                <w:sz w:val="28"/>
                <w:szCs w:val="28"/>
              </w:rPr>
              <w:t> </w:t>
            </w:r>
            <w:hyperlink r:id="rId13" w:anchor="YANDEX_14" w:history="1"/>
            <w:r w:rsidRPr="0011389D">
              <w:rPr>
                <w:rFonts w:ascii="Times New Roman" w:hAnsi="Times New Roman" w:cs="Times New Roman"/>
                <w:sz w:val="28"/>
                <w:szCs w:val="28"/>
                <w:lang w:val="uk-UA"/>
              </w:rPr>
              <w:t>: серія «</w:t>
            </w:r>
            <w:bookmarkStart w:id="3" w:name="YANDEX_14"/>
            <w:bookmarkEnd w:id="3"/>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HYPERLINK</w:instrText>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http</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hghltd</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yandex</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net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yandbtm</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text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1%88%</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BA</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BB</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0%20%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BF</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3%</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%20%20%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4%</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1%83%20%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2%20%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1%</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BB</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1%96%</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1%82%</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5%</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BA</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B</w:instrText>
            </w:r>
            <w:r w:rsidRPr="0011389D">
              <w:rPr>
                <w:rFonts w:ascii="Times New Roman" w:hAnsi="Times New Roman" w:cs="Times New Roman"/>
                <w:sz w:val="28"/>
                <w:szCs w:val="28"/>
                <w:lang w:val="uk-UA"/>
              </w:rPr>
              <w:instrText>0%</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1%85&amp;</w:instrText>
            </w:r>
            <w:r w:rsidRPr="0011389D">
              <w:rPr>
                <w:rFonts w:ascii="Times New Roman" w:hAnsi="Times New Roman" w:cs="Times New Roman"/>
                <w:sz w:val="28"/>
                <w:szCs w:val="28"/>
              </w:rPr>
              <w:instrText>url</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http</w:instrText>
            </w:r>
            <w:r w:rsidRPr="0011389D">
              <w:rPr>
                <w:rFonts w:ascii="Times New Roman" w:hAnsi="Times New Roman" w:cs="Times New Roman"/>
                <w:sz w:val="28"/>
                <w:szCs w:val="28"/>
                <w:lang w:val="uk-UA"/>
              </w:rPr>
              <w:instrText>%3</w:instrText>
            </w:r>
            <w:r w:rsidRPr="0011389D">
              <w:rPr>
                <w:rFonts w:ascii="Times New Roman" w:hAnsi="Times New Roman" w:cs="Times New Roman"/>
                <w:sz w:val="28"/>
                <w:szCs w:val="28"/>
              </w:rPr>
              <w:instrText>A</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Fbiblioyar</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at</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ua</w:instrText>
            </w:r>
            <w:r w:rsidRPr="0011389D">
              <w:rPr>
                <w:rFonts w:ascii="Times New Roman" w:hAnsi="Times New Roman" w:cs="Times New Roman"/>
                <w:sz w:val="28"/>
                <w:szCs w:val="28"/>
                <w:lang w:val="uk-UA"/>
              </w:rPr>
              <w:instrText>%2</w:instrText>
            </w:r>
            <w:r w:rsidRPr="0011389D">
              <w:rPr>
                <w:rFonts w:ascii="Times New Roman" w:hAnsi="Times New Roman" w:cs="Times New Roman"/>
                <w:sz w:val="28"/>
                <w:szCs w:val="28"/>
              </w:rPr>
              <w:instrText>Fplan</w:instrText>
            </w:r>
            <w:r w:rsidRPr="0011389D">
              <w:rPr>
                <w:rFonts w:ascii="Times New Roman" w:hAnsi="Times New Roman" w:cs="Times New Roman"/>
                <w:sz w:val="28"/>
                <w:szCs w:val="28"/>
                <w:lang w:val="uk-UA"/>
              </w:rPr>
              <w:instrText>_</w:instrText>
            </w:r>
            <w:r w:rsidRPr="0011389D">
              <w:rPr>
                <w:rFonts w:ascii="Times New Roman" w:hAnsi="Times New Roman" w:cs="Times New Roman"/>
                <w:sz w:val="28"/>
                <w:szCs w:val="28"/>
              </w:rPr>
              <w:instrText>na</w:instrText>
            </w:r>
            <w:r w:rsidRPr="0011389D">
              <w:rPr>
                <w:rFonts w:ascii="Times New Roman" w:hAnsi="Times New Roman" w:cs="Times New Roman"/>
                <w:sz w:val="28"/>
                <w:szCs w:val="28"/>
                <w:lang w:val="uk-UA"/>
              </w:rPr>
              <w:instrText>_2012.</w:instrText>
            </w:r>
            <w:r w:rsidRPr="0011389D">
              <w:rPr>
                <w:rFonts w:ascii="Times New Roman" w:hAnsi="Times New Roman" w:cs="Times New Roman"/>
                <w:sz w:val="28"/>
                <w:szCs w:val="28"/>
              </w:rPr>
              <w:instrText>doc</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fmode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envelope</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lr</w:instrText>
            </w:r>
            <w:r w:rsidRPr="0011389D">
              <w:rPr>
                <w:rFonts w:ascii="Times New Roman" w:hAnsi="Times New Roman" w:cs="Times New Roman"/>
                <w:sz w:val="28"/>
                <w:szCs w:val="28"/>
                <w:lang w:val="uk-UA"/>
              </w:rPr>
              <w:instrText>=143&amp;</w:instrText>
            </w:r>
            <w:r w:rsidRPr="0011389D">
              <w:rPr>
                <w:rFonts w:ascii="Times New Roman" w:hAnsi="Times New Roman" w:cs="Times New Roman"/>
                <w:sz w:val="28"/>
                <w:szCs w:val="28"/>
              </w:rPr>
              <w:instrText>l</w:instrText>
            </w:r>
            <w:r w:rsidRPr="0011389D">
              <w:rPr>
                <w:rFonts w:ascii="Times New Roman" w:hAnsi="Times New Roman" w:cs="Times New Roman"/>
                <w:sz w:val="28"/>
                <w:szCs w:val="28"/>
                <w:lang w:val="uk-UA"/>
              </w:rPr>
              <w:instrText>10</w:instrText>
            </w:r>
            <w:r w:rsidRPr="0011389D">
              <w:rPr>
                <w:rFonts w:ascii="Times New Roman" w:hAnsi="Times New Roman" w:cs="Times New Roman"/>
                <w:sz w:val="28"/>
                <w:szCs w:val="28"/>
              </w:rPr>
              <w:instrText>n</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ru</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mime</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doc</w:instrText>
            </w:r>
            <w:r w:rsidRPr="0011389D">
              <w:rPr>
                <w:rFonts w:ascii="Times New Roman" w:hAnsi="Times New Roman" w:cs="Times New Roman"/>
                <w:sz w:val="28"/>
                <w:szCs w:val="28"/>
                <w:lang w:val="uk-UA"/>
              </w:rPr>
              <w:instrText>&amp;</w:instrText>
            </w:r>
            <w:r w:rsidRPr="0011389D">
              <w:rPr>
                <w:rFonts w:ascii="Times New Roman" w:hAnsi="Times New Roman" w:cs="Times New Roman"/>
                <w:sz w:val="28"/>
                <w:szCs w:val="28"/>
              </w:rPr>
              <w:instrText>sign</w:instrText>
            </w:r>
            <w:r w:rsidRPr="0011389D">
              <w:rPr>
                <w:rFonts w:ascii="Times New Roman" w:hAnsi="Times New Roman" w:cs="Times New Roman"/>
                <w:sz w:val="28"/>
                <w:szCs w:val="28"/>
                <w:lang w:val="uk-UA"/>
              </w:rPr>
              <w:instrText>=</w:instrText>
            </w:r>
            <w:r w:rsidRPr="0011389D">
              <w:rPr>
                <w:rFonts w:ascii="Times New Roman" w:hAnsi="Times New Roman" w:cs="Times New Roman"/>
                <w:sz w:val="28"/>
                <w:szCs w:val="28"/>
              </w:rPr>
              <w:instrText>f</w:instrText>
            </w:r>
            <w:r w:rsidRPr="0011389D">
              <w:rPr>
                <w:rFonts w:ascii="Times New Roman" w:hAnsi="Times New Roman" w:cs="Times New Roman"/>
                <w:sz w:val="28"/>
                <w:szCs w:val="28"/>
                <w:lang w:val="uk-UA"/>
              </w:rPr>
              <w:instrText>78</w:instrText>
            </w:r>
            <w:r w:rsidRPr="0011389D">
              <w:rPr>
                <w:rFonts w:ascii="Times New Roman" w:hAnsi="Times New Roman" w:cs="Times New Roman"/>
                <w:sz w:val="28"/>
                <w:szCs w:val="28"/>
              </w:rPr>
              <w:instrText>af</w:instrText>
            </w:r>
            <w:r w:rsidRPr="0011389D">
              <w:rPr>
                <w:rFonts w:ascii="Times New Roman" w:hAnsi="Times New Roman" w:cs="Times New Roman"/>
                <w:sz w:val="28"/>
                <w:szCs w:val="28"/>
                <w:lang w:val="uk-UA"/>
              </w:rPr>
              <w:instrText>4169</w:instrText>
            </w:r>
            <w:r w:rsidRPr="0011389D">
              <w:rPr>
                <w:rFonts w:ascii="Times New Roman" w:hAnsi="Times New Roman" w:cs="Times New Roman"/>
                <w:sz w:val="28"/>
                <w:szCs w:val="28"/>
              </w:rPr>
              <w:instrText>c</w:instrText>
            </w:r>
            <w:r w:rsidRPr="0011389D">
              <w:rPr>
                <w:rFonts w:ascii="Times New Roman" w:hAnsi="Times New Roman" w:cs="Times New Roman"/>
                <w:sz w:val="28"/>
                <w:szCs w:val="28"/>
                <w:lang w:val="uk-UA"/>
              </w:rPr>
              <w:instrText>513793</w:instrText>
            </w:r>
            <w:r w:rsidRPr="0011389D">
              <w:rPr>
                <w:rFonts w:ascii="Times New Roman" w:hAnsi="Times New Roman" w:cs="Times New Roman"/>
                <w:sz w:val="28"/>
                <w:szCs w:val="28"/>
              </w:rPr>
              <w:instrText>c</w:instrText>
            </w:r>
            <w:r w:rsidRPr="0011389D">
              <w:rPr>
                <w:rFonts w:ascii="Times New Roman" w:hAnsi="Times New Roman" w:cs="Times New Roman"/>
                <w:sz w:val="28"/>
                <w:szCs w:val="28"/>
                <w:lang w:val="uk-UA"/>
              </w:rPr>
              <w:instrText>39</w:instrText>
            </w:r>
            <w:r w:rsidRPr="0011389D">
              <w:rPr>
                <w:rFonts w:ascii="Times New Roman" w:hAnsi="Times New Roman" w:cs="Times New Roman"/>
                <w:sz w:val="28"/>
                <w:szCs w:val="28"/>
              </w:rPr>
              <w:instrText>a</w:instrText>
            </w:r>
            <w:r w:rsidRPr="0011389D">
              <w:rPr>
                <w:rFonts w:ascii="Times New Roman" w:hAnsi="Times New Roman" w:cs="Times New Roman"/>
                <w:sz w:val="28"/>
                <w:szCs w:val="28"/>
                <w:lang w:val="uk-UA"/>
              </w:rPr>
              <w:instrText>823777</w:instrText>
            </w:r>
            <w:r w:rsidRPr="0011389D">
              <w:rPr>
                <w:rFonts w:ascii="Times New Roman" w:hAnsi="Times New Roman" w:cs="Times New Roman"/>
                <w:sz w:val="28"/>
                <w:szCs w:val="28"/>
              </w:rPr>
              <w:instrText>e</w:instrText>
            </w:r>
            <w:r w:rsidRPr="0011389D">
              <w:rPr>
                <w:rFonts w:ascii="Times New Roman" w:hAnsi="Times New Roman" w:cs="Times New Roman"/>
                <w:sz w:val="28"/>
                <w:szCs w:val="28"/>
                <w:lang w:val="uk-UA"/>
              </w:rPr>
              <w:instrText>9</w:instrText>
            </w:r>
            <w:r w:rsidRPr="0011389D">
              <w:rPr>
                <w:rFonts w:ascii="Times New Roman" w:hAnsi="Times New Roman" w:cs="Times New Roman"/>
                <w:sz w:val="28"/>
                <w:szCs w:val="28"/>
              </w:rPr>
              <w:instrText>d</w:instrText>
            </w:r>
            <w:r w:rsidRPr="0011389D">
              <w:rPr>
                <w:rFonts w:ascii="Times New Roman" w:hAnsi="Times New Roman" w:cs="Times New Roman"/>
                <w:sz w:val="28"/>
                <w:szCs w:val="28"/>
                <w:lang w:val="uk-UA"/>
              </w:rPr>
              <w:instrText>108&amp;</w:instrText>
            </w:r>
            <w:r w:rsidRPr="0011389D">
              <w:rPr>
                <w:rFonts w:ascii="Times New Roman" w:hAnsi="Times New Roman" w:cs="Times New Roman"/>
                <w:sz w:val="28"/>
                <w:szCs w:val="28"/>
              </w:rPr>
              <w:instrText>keyno</w:instrText>
            </w:r>
            <w:r w:rsidRPr="0011389D">
              <w:rPr>
                <w:rFonts w:ascii="Times New Roman" w:hAnsi="Times New Roman" w:cs="Times New Roman"/>
                <w:sz w:val="28"/>
                <w:szCs w:val="28"/>
                <w:lang w:val="uk-UA"/>
              </w:rPr>
              <w:instrText>=0" \</w:instrText>
            </w:r>
            <w:r w:rsidRPr="0011389D">
              <w:rPr>
                <w:rFonts w:ascii="Times New Roman" w:hAnsi="Times New Roman" w:cs="Times New Roman"/>
                <w:sz w:val="28"/>
                <w:szCs w:val="28"/>
              </w:rPr>
              <w:instrText>l</w:instrText>
            </w:r>
            <w:r w:rsidRPr="0011389D">
              <w:rPr>
                <w:rFonts w:ascii="Times New Roman" w:hAnsi="Times New Roman" w:cs="Times New Roman"/>
                <w:sz w:val="28"/>
                <w:szCs w:val="28"/>
                <w:lang w:val="uk-UA"/>
              </w:rPr>
              <w:instrText xml:space="preserve"> "</w:instrText>
            </w:r>
            <w:r w:rsidRPr="0011389D">
              <w:rPr>
                <w:rFonts w:ascii="Times New Roman" w:hAnsi="Times New Roman" w:cs="Times New Roman"/>
                <w:sz w:val="28"/>
                <w:szCs w:val="28"/>
              </w:rPr>
              <w:instrText>YANDEX</w:instrText>
            </w:r>
            <w:r w:rsidRPr="0011389D">
              <w:rPr>
                <w:rFonts w:ascii="Times New Roman" w:hAnsi="Times New Roman" w:cs="Times New Roman"/>
                <w:sz w:val="28"/>
                <w:szCs w:val="28"/>
                <w:lang w:val="uk-UA"/>
              </w:rPr>
              <w:instrText xml:space="preserve">_13"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w:t>
            </w:r>
            <w:r w:rsidRPr="0011389D">
              <w:rPr>
                <w:rFonts w:ascii="Times New Roman" w:hAnsi="Times New Roman" w:cs="Times New Roman"/>
                <w:sz w:val="28"/>
                <w:szCs w:val="28"/>
                <w:lang w:val="uk-UA"/>
              </w:rPr>
              <w:t>Бібліотеки-ювіляри</w:t>
            </w:r>
            <w:r w:rsidRPr="0011389D">
              <w:rPr>
                <w:rFonts w:ascii="Times New Roman" w:hAnsi="Times New Roman" w:cs="Times New Roman"/>
                <w:sz w:val="28"/>
                <w:szCs w:val="28"/>
              </w:rPr>
              <w:t> </w:t>
            </w:r>
            <w:hyperlink r:id="rId14" w:anchor="YANDEX_15" w:history="1"/>
            <w:r w:rsidRPr="0011389D">
              <w:rPr>
                <w:rFonts w:ascii="Times New Roman" w:hAnsi="Times New Roman" w:cs="Times New Roman"/>
                <w:sz w:val="28"/>
                <w:szCs w:val="28"/>
                <w:lang w:val="uk-UA"/>
              </w:rPr>
              <w:t xml:space="preserve"> року»</w:t>
            </w:r>
          </w:p>
        </w:tc>
        <w:tc>
          <w:tcPr>
            <w:tcW w:w="6966" w:type="dxa"/>
            <w:tcBorders>
              <w:top w:val="outset" w:sz="6" w:space="0" w:color="auto"/>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С</w:t>
            </w:r>
            <w:r w:rsidR="0011389D" w:rsidRPr="0011389D">
              <w:rPr>
                <w:rFonts w:ascii="Times New Roman" w:hAnsi="Times New Roman" w:cs="Times New Roman"/>
                <w:sz w:val="28"/>
                <w:szCs w:val="28"/>
              </w:rPr>
              <w:t>ерпень</w:t>
            </w:r>
          </w:p>
        </w:tc>
      </w:tr>
      <w:tr w:rsidR="0011389D" w:rsidRPr="0011389D" w:rsidTr="00762BC1">
        <w:trPr>
          <w:trHeight w:val="960"/>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lang w:val="uk-UA"/>
              </w:rPr>
            </w:pPr>
          </w:p>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5.</w:t>
            </w:r>
          </w:p>
        </w:tc>
        <w:tc>
          <w:tcPr>
            <w:tcW w:w="6544"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lang w:val="uk-UA"/>
              </w:rPr>
            </w:pPr>
          </w:p>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xml:space="preserve">Вивчення та розповсюдження інновацій у </w:t>
            </w:r>
            <w:bookmarkStart w:id="4" w:name="YANDEX_15"/>
            <w:bookmarkEnd w:id="4"/>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"YANDEX_14"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бібліотеках </w:t>
            </w:r>
            <w:hyperlink r:id="rId15" w:anchor="YANDEX_16" w:history="1"/>
            <w:r w:rsidRPr="0011389D">
              <w:rPr>
                <w:rFonts w:ascii="Times New Roman" w:hAnsi="Times New Roman" w:cs="Times New Roman"/>
                <w:sz w:val="28"/>
                <w:szCs w:val="28"/>
              </w:rPr>
              <w:t xml:space="preserve"> району</w:t>
            </w: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П</w:t>
            </w:r>
            <w:r w:rsidR="0011389D" w:rsidRPr="0011389D">
              <w:rPr>
                <w:rFonts w:ascii="Times New Roman" w:hAnsi="Times New Roman" w:cs="Times New Roman"/>
                <w:sz w:val="28"/>
                <w:szCs w:val="28"/>
              </w:rPr>
              <w:t>ротягом року</w:t>
            </w:r>
          </w:p>
        </w:tc>
      </w:tr>
      <w:tr w:rsidR="0011389D"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lang w:val="uk-UA"/>
              </w:rPr>
              <w:t>6</w:t>
            </w:r>
            <w:r w:rsidRPr="0011389D">
              <w:rPr>
                <w:rFonts w:ascii="Times New Roman" w:hAnsi="Times New Roman" w:cs="Times New Roman"/>
                <w:sz w:val="28"/>
                <w:szCs w:val="28"/>
              </w:rPr>
              <w:t>.</w:t>
            </w:r>
          </w:p>
        </w:tc>
        <w:tc>
          <w:tcPr>
            <w:tcW w:w="6544" w:type="dxa"/>
            <w:tcBorders>
              <w:top w:val="outset" w:sz="6" w:space="0" w:color="000000"/>
              <w:left w:val="outset" w:sz="6" w:space="0" w:color="000000"/>
              <w:bottom w:val="outset" w:sz="6" w:space="0" w:color="000000"/>
              <w:right w:val="outset" w:sz="6" w:space="0" w:color="000000"/>
            </w:tcBorders>
          </w:tcPr>
          <w:p w:rsidR="0011389D" w:rsidRPr="00650255" w:rsidRDefault="0011389D" w:rsidP="0011389D">
            <w:pPr>
              <w:spacing w:before="100" w:beforeAutospacing="1" w:after="115"/>
              <w:jc w:val="center"/>
              <w:rPr>
                <w:rFonts w:ascii="Times New Roman" w:hAnsi="Times New Roman" w:cs="Times New Roman"/>
                <w:sz w:val="28"/>
                <w:szCs w:val="28"/>
              </w:rPr>
            </w:pPr>
            <w:r w:rsidRPr="00650255">
              <w:rPr>
                <w:rFonts w:ascii="Times New Roman" w:hAnsi="Times New Roman" w:cs="Times New Roman"/>
                <w:sz w:val="28"/>
                <w:szCs w:val="28"/>
              </w:rPr>
              <w:t xml:space="preserve">випуск </w:t>
            </w:r>
            <w:r w:rsidRPr="00650255">
              <w:rPr>
                <w:rFonts w:ascii="Times New Roman" w:hAnsi="Times New Roman" w:cs="Times New Roman"/>
                <w:color w:val="000000" w:themeColor="text1"/>
                <w:sz w:val="28"/>
                <w:szCs w:val="28"/>
              </w:rPr>
              <w:t xml:space="preserve">брошури </w:t>
            </w:r>
            <w:r w:rsidR="00650255" w:rsidRPr="00650255">
              <w:rPr>
                <w:rFonts w:ascii="Times New Roman" w:hAnsi="Times New Roman" w:cs="Times New Roman"/>
                <w:bCs/>
                <w:color w:val="000000" w:themeColor="text1"/>
                <w:sz w:val="28"/>
                <w:szCs w:val="28"/>
                <w:shd w:val="clear" w:color="auto" w:fill="FFFFFF"/>
              </w:rPr>
              <w:t>"Прозора бібліотека"</w:t>
            </w:r>
            <w:r w:rsidR="00650255" w:rsidRPr="00650255">
              <w:rPr>
                <w:rFonts w:ascii="Times New Roman" w:hAnsi="Times New Roman" w:cs="Times New Roman"/>
                <w:sz w:val="28"/>
                <w:szCs w:val="28"/>
              </w:rPr>
              <w:t xml:space="preserve"> </w:t>
            </w:r>
            <w:r w:rsidRPr="00650255">
              <w:rPr>
                <w:rFonts w:ascii="Times New Roman" w:hAnsi="Times New Roman" w:cs="Times New Roman"/>
                <w:sz w:val="28"/>
                <w:szCs w:val="28"/>
              </w:rPr>
              <w:t xml:space="preserve">(з досвіду роботи </w:t>
            </w:r>
            <w:bookmarkStart w:id="5" w:name="YANDEX_18"/>
            <w:bookmarkEnd w:id="5"/>
            <w:r w:rsidR="006123EE" w:rsidRPr="00650255">
              <w:rPr>
                <w:rFonts w:ascii="Times New Roman" w:hAnsi="Times New Roman" w:cs="Times New Roman"/>
                <w:sz w:val="28"/>
                <w:szCs w:val="28"/>
              </w:rPr>
              <w:fldChar w:fldCharType="begin"/>
            </w:r>
            <w:r w:rsidRPr="00650255">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"YANDEX_17" </w:instrText>
            </w:r>
            <w:r w:rsidR="006123EE" w:rsidRPr="00650255">
              <w:rPr>
                <w:rFonts w:ascii="Times New Roman" w:hAnsi="Times New Roman" w:cs="Times New Roman"/>
                <w:sz w:val="28"/>
                <w:szCs w:val="28"/>
              </w:rPr>
              <w:fldChar w:fldCharType="end"/>
            </w:r>
            <w:r w:rsidRPr="00650255">
              <w:rPr>
                <w:rFonts w:ascii="Times New Roman" w:hAnsi="Times New Roman" w:cs="Times New Roman"/>
                <w:sz w:val="28"/>
                <w:szCs w:val="28"/>
              </w:rPr>
              <w:t> бібліотек </w:t>
            </w:r>
            <w:hyperlink r:id="rId16" w:anchor="YANDEX_19" w:history="1"/>
            <w:r w:rsidRPr="00650255">
              <w:rPr>
                <w:rFonts w:ascii="Times New Roman" w:hAnsi="Times New Roman" w:cs="Times New Roman"/>
                <w:sz w:val="28"/>
                <w:szCs w:val="28"/>
              </w:rPr>
              <w:t>)</w:t>
            </w: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В</w:t>
            </w:r>
            <w:r w:rsidR="0011389D" w:rsidRPr="0011389D">
              <w:rPr>
                <w:rFonts w:ascii="Times New Roman" w:hAnsi="Times New Roman" w:cs="Times New Roman"/>
                <w:sz w:val="28"/>
                <w:szCs w:val="28"/>
              </w:rPr>
              <w:t>ересень</w:t>
            </w:r>
          </w:p>
        </w:tc>
      </w:tr>
      <w:tr w:rsidR="0011389D"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lang w:val="uk-UA"/>
              </w:rPr>
              <w:t>7</w:t>
            </w:r>
            <w:r w:rsidRPr="0011389D">
              <w:rPr>
                <w:rFonts w:ascii="Times New Roman" w:hAnsi="Times New Roman" w:cs="Times New Roman"/>
                <w:sz w:val="28"/>
                <w:szCs w:val="28"/>
              </w:rPr>
              <w:t>.</w:t>
            </w:r>
          </w:p>
        </w:tc>
        <w:tc>
          <w:tcPr>
            <w:tcW w:w="6544"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jc w:val="center"/>
              <w:rPr>
                <w:rFonts w:ascii="Times New Roman" w:hAnsi="Times New Roman" w:cs="Times New Roman"/>
                <w:sz w:val="28"/>
                <w:szCs w:val="28"/>
              </w:rPr>
            </w:pPr>
            <w:r w:rsidRPr="0011389D">
              <w:rPr>
                <w:rFonts w:ascii="Times New Roman" w:hAnsi="Times New Roman" w:cs="Times New Roman"/>
                <w:sz w:val="28"/>
                <w:szCs w:val="28"/>
              </w:rPr>
              <w:t>Розробка положень:</w:t>
            </w:r>
          </w:p>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«Про конкурси</w:t>
            </w:r>
          </w:p>
        </w:tc>
        <w:tc>
          <w:tcPr>
            <w:tcW w:w="696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lang w:val="uk-UA"/>
              </w:rPr>
              <w:t>Протягом року</w:t>
            </w:r>
          </w:p>
        </w:tc>
      </w:tr>
      <w:tr w:rsidR="00FC5107" w:rsidRPr="0011389D" w:rsidTr="00762BC1">
        <w:trPr>
          <w:tblCellSpacing w:w="0" w:type="dxa"/>
        </w:trPr>
        <w:tc>
          <w:tcPr>
            <w:tcW w:w="644" w:type="dxa"/>
            <w:tcBorders>
              <w:top w:val="outset" w:sz="6" w:space="0" w:color="000000"/>
              <w:left w:val="outset" w:sz="6" w:space="0" w:color="000000"/>
              <w:bottom w:val="outset" w:sz="6" w:space="0" w:color="000000"/>
              <w:right w:val="outset" w:sz="6" w:space="0" w:color="000000"/>
            </w:tcBorders>
            <w:vAlign w:val="center"/>
          </w:tcPr>
          <w:p w:rsidR="00FC5107" w:rsidRPr="0011389D"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544" w:type="dxa"/>
            <w:tcBorders>
              <w:top w:val="outset" w:sz="6" w:space="0" w:color="000000"/>
              <w:left w:val="outset" w:sz="6" w:space="0" w:color="000000"/>
              <w:bottom w:val="outset" w:sz="6" w:space="0" w:color="000000"/>
              <w:right w:val="outset" w:sz="6" w:space="0" w:color="000000"/>
            </w:tcBorders>
          </w:tcPr>
          <w:p w:rsidR="00FC5107" w:rsidRPr="00FC5107" w:rsidRDefault="00FC5107" w:rsidP="0011389D">
            <w:pPr>
              <w:spacing w:before="100" w:beforeAutospacing="1"/>
              <w:jc w:val="center"/>
              <w:rPr>
                <w:rFonts w:ascii="Times New Roman" w:hAnsi="Times New Roman" w:cs="Times New Roman"/>
                <w:sz w:val="28"/>
                <w:szCs w:val="28"/>
                <w:lang w:val="uk-UA"/>
              </w:rPr>
            </w:pPr>
            <w:r>
              <w:rPr>
                <w:rFonts w:ascii="Times New Roman" w:hAnsi="Times New Roman" w:cs="Times New Roman"/>
                <w:sz w:val="28"/>
                <w:szCs w:val="28"/>
                <w:lang w:val="uk-UA"/>
              </w:rPr>
              <w:t>Надання консультацій бібліотека Старобільського району</w:t>
            </w:r>
          </w:p>
        </w:tc>
        <w:tc>
          <w:tcPr>
            <w:tcW w:w="6966" w:type="dxa"/>
            <w:tcBorders>
              <w:top w:val="outset" w:sz="6" w:space="0" w:color="000000"/>
              <w:left w:val="outset" w:sz="6" w:space="0" w:color="000000"/>
              <w:bottom w:val="outset" w:sz="6" w:space="0" w:color="000000"/>
              <w:right w:val="outset" w:sz="6" w:space="0" w:color="000000"/>
            </w:tcBorders>
            <w:vAlign w:val="center"/>
          </w:tcPr>
          <w:p w:rsidR="00FC5107"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r>
    </w:tbl>
    <w:p w:rsidR="0011389D" w:rsidRPr="0011389D" w:rsidRDefault="0011389D" w:rsidP="0011389D">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Зв’язки з громадськістю. Реклама.</w:t>
      </w: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10"/>
        <w:gridCol w:w="6782"/>
        <w:gridCol w:w="6562"/>
      </w:tblGrid>
      <w:tr w:rsidR="0011389D" w:rsidRPr="0011389D" w:rsidTr="00DE7F39">
        <w:trPr>
          <w:tblCellSpacing w:w="0" w:type="dxa"/>
        </w:trPr>
        <w:tc>
          <w:tcPr>
            <w:tcW w:w="631"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686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w:t>
            </w:r>
          </w:p>
        </w:tc>
        <w:tc>
          <w:tcPr>
            <w:tcW w:w="6657"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Термін виконання</w:t>
            </w:r>
          </w:p>
        </w:tc>
      </w:tr>
      <w:tr w:rsidR="0011389D" w:rsidRPr="0011389D" w:rsidTr="00DE7F39">
        <w:trPr>
          <w:tblCellSpacing w:w="0" w:type="dxa"/>
        </w:trPr>
        <w:tc>
          <w:tcPr>
            <w:tcW w:w="631"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0E790F">
            <w:pPr>
              <w:numPr>
                <w:ilvl w:val="0"/>
                <w:numId w:val="15"/>
              </w:numPr>
              <w:spacing w:before="100" w:beforeAutospacing="1" w:after="100" w:afterAutospacing="1" w:line="240" w:lineRule="auto"/>
              <w:jc w:val="center"/>
              <w:rPr>
                <w:rFonts w:ascii="Times New Roman" w:hAnsi="Times New Roman" w:cs="Times New Roman"/>
                <w:sz w:val="28"/>
                <w:szCs w:val="28"/>
              </w:rPr>
            </w:pPr>
          </w:p>
        </w:tc>
        <w:tc>
          <w:tcPr>
            <w:tcW w:w="6866"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Забезпечення реклами бібліотечних заходів, ресурсів та послуг бібліотек</w:t>
            </w:r>
          </w:p>
        </w:tc>
        <w:tc>
          <w:tcPr>
            <w:tcW w:w="6657"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П</w:t>
            </w:r>
            <w:r w:rsidR="0011389D" w:rsidRPr="0011389D">
              <w:rPr>
                <w:rFonts w:ascii="Times New Roman" w:hAnsi="Times New Roman" w:cs="Times New Roman"/>
                <w:sz w:val="28"/>
                <w:szCs w:val="28"/>
              </w:rPr>
              <w:t>ротягом року</w:t>
            </w:r>
          </w:p>
        </w:tc>
      </w:tr>
      <w:tr w:rsidR="0011389D" w:rsidRPr="0011389D" w:rsidTr="00DE7F39">
        <w:trPr>
          <w:tblCellSpacing w:w="0" w:type="dxa"/>
        </w:trPr>
        <w:tc>
          <w:tcPr>
            <w:tcW w:w="631"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E790F" w:rsidP="000E790F">
            <w:pPr>
              <w:spacing w:before="100" w:beforeAutospacing="1" w:after="100" w:afterAutospacing="1" w:line="240" w:lineRule="auto"/>
              <w:jc w:val="center"/>
              <w:rPr>
                <w:rFonts w:ascii="Times New Roman" w:hAnsi="Times New Roman" w:cs="Times New Roman"/>
                <w:sz w:val="28"/>
                <w:szCs w:val="28"/>
              </w:rPr>
            </w:pPr>
            <w:r>
              <w:rPr>
                <w:rFonts w:ascii="Times New Roman" w:hAnsi="Times New Roman" w:cs="Times New Roman"/>
                <w:sz w:val="28"/>
                <w:szCs w:val="28"/>
                <w:lang w:val="uk-UA"/>
              </w:rPr>
              <w:t>2.</w:t>
            </w:r>
          </w:p>
        </w:tc>
        <w:tc>
          <w:tcPr>
            <w:tcW w:w="6866"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Розповсюдження інновацій у бібліотеках району</w:t>
            </w:r>
          </w:p>
        </w:tc>
        <w:tc>
          <w:tcPr>
            <w:tcW w:w="6657"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П</w:t>
            </w:r>
            <w:r w:rsidR="0011389D" w:rsidRPr="0011389D">
              <w:rPr>
                <w:rFonts w:ascii="Times New Roman" w:hAnsi="Times New Roman" w:cs="Times New Roman"/>
                <w:sz w:val="28"/>
                <w:szCs w:val="28"/>
              </w:rPr>
              <w:t>ротягом року</w:t>
            </w:r>
          </w:p>
        </w:tc>
      </w:tr>
      <w:tr w:rsidR="0011389D" w:rsidRPr="0011389D" w:rsidTr="00DE7F39">
        <w:trPr>
          <w:tblCellSpacing w:w="0" w:type="dxa"/>
        </w:trPr>
        <w:tc>
          <w:tcPr>
            <w:tcW w:w="631" w:type="dxa"/>
            <w:tcBorders>
              <w:top w:val="outset" w:sz="6" w:space="0" w:color="000000"/>
              <w:left w:val="outset" w:sz="6" w:space="0" w:color="000000"/>
              <w:bottom w:val="outset" w:sz="6" w:space="0" w:color="000000"/>
              <w:right w:val="outset" w:sz="6" w:space="0" w:color="000000"/>
            </w:tcBorders>
            <w:vAlign w:val="center"/>
          </w:tcPr>
          <w:p w:rsidR="0011389D" w:rsidRPr="000E790F" w:rsidRDefault="000E790F" w:rsidP="000E790F">
            <w:pPr>
              <w:spacing w:before="100" w:beforeAutospacing="1" w:after="100" w:afterAutospacing="1" w:line="240" w:lineRule="auto"/>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866"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Вивчення, виявлення потенційних ділових партнерів бібліотеки, залучення їх до співпраці</w:t>
            </w:r>
          </w:p>
        </w:tc>
        <w:tc>
          <w:tcPr>
            <w:tcW w:w="6657"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П</w:t>
            </w:r>
            <w:r w:rsidR="0011389D" w:rsidRPr="0011389D">
              <w:rPr>
                <w:rFonts w:ascii="Times New Roman" w:hAnsi="Times New Roman" w:cs="Times New Roman"/>
                <w:sz w:val="28"/>
                <w:szCs w:val="28"/>
              </w:rPr>
              <w:t>ротягом року</w:t>
            </w:r>
          </w:p>
        </w:tc>
      </w:tr>
    </w:tbl>
    <w:p w:rsidR="00D5103C" w:rsidRDefault="00D5103C" w:rsidP="0011389D">
      <w:pPr>
        <w:spacing w:before="100" w:beforeAutospacing="1"/>
        <w:rPr>
          <w:rFonts w:ascii="Times New Roman" w:hAnsi="Times New Roman" w:cs="Times New Roman"/>
          <w:b/>
          <w:bCs/>
          <w:i/>
          <w:iCs/>
          <w:sz w:val="28"/>
          <w:szCs w:val="28"/>
          <w:u w:val="single"/>
          <w:lang w:val="en-US"/>
        </w:rPr>
      </w:pPr>
    </w:p>
    <w:p w:rsidR="0011389D" w:rsidRPr="0011389D" w:rsidRDefault="0011389D" w:rsidP="0011389D">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Планування та звітність.</w:t>
      </w: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10"/>
        <w:gridCol w:w="6695"/>
        <w:gridCol w:w="6649"/>
      </w:tblGrid>
      <w:tr w:rsidR="0011389D" w:rsidRPr="0011389D" w:rsidTr="00DE7F39">
        <w:trPr>
          <w:tblCellSpacing w:w="0" w:type="dxa"/>
        </w:trPr>
        <w:tc>
          <w:tcPr>
            <w:tcW w:w="81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6695"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w:t>
            </w:r>
          </w:p>
        </w:tc>
        <w:tc>
          <w:tcPr>
            <w:tcW w:w="6649"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Термін виконання</w:t>
            </w:r>
          </w:p>
        </w:tc>
      </w:tr>
      <w:tr w:rsidR="0011389D" w:rsidRPr="0011389D" w:rsidTr="00DE7F39">
        <w:trPr>
          <w:tblCellSpacing w:w="0" w:type="dxa"/>
        </w:trPr>
        <w:tc>
          <w:tcPr>
            <w:tcW w:w="81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00" w:afterAutospacing="1"/>
              <w:ind w:left="360"/>
              <w:jc w:val="center"/>
              <w:rPr>
                <w:rFonts w:ascii="Times New Roman" w:hAnsi="Times New Roman" w:cs="Times New Roman"/>
                <w:sz w:val="28"/>
                <w:szCs w:val="28"/>
              </w:rPr>
            </w:pPr>
            <w:r w:rsidRPr="0011389D">
              <w:rPr>
                <w:rFonts w:ascii="Times New Roman" w:hAnsi="Times New Roman" w:cs="Times New Roman"/>
                <w:sz w:val="28"/>
                <w:szCs w:val="28"/>
              </w:rPr>
              <w:t>1.</w:t>
            </w:r>
          </w:p>
        </w:tc>
        <w:tc>
          <w:tcPr>
            <w:tcW w:w="6695" w:type="dxa"/>
            <w:tcBorders>
              <w:top w:val="outset" w:sz="6" w:space="0" w:color="000000"/>
              <w:left w:val="outset" w:sz="6" w:space="0" w:color="000000"/>
              <w:bottom w:val="outset" w:sz="6" w:space="0" w:color="000000"/>
              <w:right w:val="outset" w:sz="6" w:space="0" w:color="000000"/>
            </w:tcBorders>
          </w:tcPr>
          <w:p w:rsidR="0011389D" w:rsidRPr="0011389D" w:rsidRDefault="0011389D" w:rsidP="000F3F84">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Скласти пояснювальну записку до статистичного звіту за 201</w:t>
            </w:r>
            <w:r w:rsidR="000F3F84">
              <w:rPr>
                <w:rFonts w:ascii="Times New Roman" w:hAnsi="Times New Roman" w:cs="Times New Roman"/>
                <w:sz w:val="28"/>
                <w:szCs w:val="28"/>
                <w:lang w:val="uk-UA"/>
              </w:rPr>
              <w:t>9</w:t>
            </w:r>
            <w:r w:rsidRPr="0011389D">
              <w:rPr>
                <w:rFonts w:ascii="Times New Roman" w:hAnsi="Times New Roman" w:cs="Times New Roman"/>
                <w:sz w:val="28"/>
                <w:szCs w:val="28"/>
              </w:rPr>
              <w:t xml:space="preserve"> рік</w:t>
            </w:r>
          </w:p>
        </w:tc>
        <w:tc>
          <w:tcPr>
            <w:tcW w:w="6649"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0F3F84">
              <w:rPr>
                <w:rFonts w:ascii="Times New Roman" w:hAnsi="Times New Roman" w:cs="Times New Roman"/>
                <w:sz w:val="28"/>
                <w:szCs w:val="28"/>
                <w:lang w:val="uk-UA"/>
              </w:rPr>
              <w:t>ютий</w:t>
            </w:r>
          </w:p>
        </w:tc>
      </w:tr>
      <w:tr w:rsidR="0011389D" w:rsidRPr="0011389D" w:rsidTr="00DE7F39">
        <w:trPr>
          <w:tblCellSpacing w:w="0" w:type="dxa"/>
        </w:trPr>
        <w:tc>
          <w:tcPr>
            <w:tcW w:w="810"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0F3F84" w:rsidP="0011389D">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95" w:type="dxa"/>
            <w:tcBorders>
              <w:top w:val="outset" w:sz="6" w:space="0" w:color="000000"/>
              <w:left w:val="outset" w:sz="6" w:space="0" w:color="000000"/>
              <w:bottom w:val="outset" w:sz="6" w:space="0" w:color="000000"/>
              <w:right w:val="outset" w:sz="6" w:space="0" w:color="000000"/>
            </w:tcBorders>
          </w:tcPr>
          <w:p w:rsidR="0011389D" w:rsidRPr="0011389D" w:rsidRDefault="0011389D" w:rsidP="000F3F84">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Скласти план роботи відділу на 20</w:t>
            </w:r>
            <w:r w:rsidR="000F3F84">
              <w:rPr>
                <w:rFonts w:ascii="Times New Roman" w:hAnsi="Times New Roman" w:cs="Times New Roman"/>
                <w:sz w:val="28"/>
                <w:szCs w:val="28"/>
                <w:lang w:val="uk-UA"/>
              </w:rPr>
              <w:t xml:space="preserve">20 </w:t>
            </w:r>
            <w:r w:rsidRPr="0011389D">
              <w:rPr>
                <w:rFonts w:ascii="Times New Roman" w:hAnsi="Times New Roman" w:cs="Times New Roman"/>
                <w:sz w:val="28"/>
                <w:szCs w:val="28"/>
              </w:rPr>
              <w:t>рік</w:t>
            </w:r>
          </w:p>
        </w:tc>
        <w:tc>
          <w:tcPr>
            <w:tcW w:w="6649"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0F3F84">
              <w:rPr>
                <w:rFonts w:ascii="Times New Roman" w:hAnsi="Times New Roman" w:cs="Times New Roman"/>
                <w:sz w:val="28"/>
                <w:szCs w:val="28"/>
                <w:lang w:val="uk-UA"/>
              </w:rPr>
              <w:t>ічень</w:t>
            </w:r>
          </w:p>
        </w:tc>
      </w:tr>
      <w:tr w:rsidR="0011389D" w:rsidRPr="0011389D" w:rsidTr="00DE7F39">
        <w:trPr>
          <w:tblCellSpacing w:w="0" w:type="dxa"/>
        </w:trPr>
        <w:tc>
          <w:tcPr>
            <w:tcW w:w="81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00" w:afterAutospacing="1"/>
              <w:ind w:left="360"/>
              <w:jc w:val="center"/>
              <w:rPr>
                <w:rFonts w:ascii="Times New Roman" w:hAnsi="Times New Roman" w:cs="Times New Roman"/>
                <w:sz w:val="28"/>
                <w:szCs w:val="28"/>
              </w:rPr>
            </w:pPr>
            <w:r>
              <w:rPr>
                <w:rFonts w:ascii="Times New Roman" w:hAnsi="Times New Roman" w:cs="Times New Roman"/>
                <w:sz w:val="28"/>
                <w:szCs w:val="28"/>
                <w:lang w:val="uk-UA"/>
              </w:rPr>
              <w:t>3</w:t>
            </w:r>
            <w:r w:rsidR="0011389D" w:rsidRPr="0011389D">
              <w:rPr>
                <w:rFonts w:ascii="Times New Roman" w:hAnsi="Times New Roman" w:cs="Times New Roman"/>
                <w:sz w:val="28"/>
                <w:szCs w:val="28"/>
              </w:rPr>
              <w:t>.</w:t>
            </w:r>
          </w:p>
        </w:tc>
        <w:tc>
          <w:tcPr>
            <w:tcW w:w="66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Квартальні звіти бібліотек-філіалів</w:t>
            </w:r>
          </w:p>
        </w:tc>
        <w:tc>
          <w:tcPr>
            <w:tcW w:w="6649"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Щ</w:t>
            </w:r>
            <w:r w:rsidR="0011389D" w:rsidRPr="0011389D">
              <w:rPr>
                <w:rFonts w:ascii="Times New Roman" w:hAnsi="Times New Roman" w:cs="Times New Roman"/>
                <w:sz w:val="28"/>
                <w:szCs w:val="28"/>
              </w:rPr>
              <w:t>оквартально</w:t>
            </w:r>
          </w:p>
        </w:tc>
      </w:tr>
      <w:tr w:rsidR="0011389D" w:rsidRPr="0011389D" w:rsidTr="00DE7F39">
        <w:trPr>
          <w:tblCellSpacing w:w="0" w:type="dxa"/>
        </w:trPr>
        <w:tc>
          <w:tcPr>
            <w:tcW w:w="81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00" w:afterAutospacing="1"/>
              <w:ind w:left="360"/>
              <w:jc w:val="center"/>
              <w:rPr>
                <w:rFonts w:ascii="Times New Roman" w:hAnsi="Times New Roman" w:cs="Times New Roman"/>
                <w:sz w:val="28"/>
                <w:szCs w:val="28"/>
              </w:rPr>
            </w:pPr>
            <w:r>
              <w:rPr>
                <w:rFonts w:ascii="Times New Roman" w:hAnsi="Times New Roman" w:cs="Times New Roman"/>
                <w:sz w:val="28"/>
                <w:szCs w:val="28"/>
                <w:lang w:val="uk-UA"/>
              </w:rPr>
              <w:t>4</w:t>
            </w:r>
            <w:r w:rsidR="0011389D" w:rsidRPr="0011389D">
              <w:rPr>
                <w:rFonts w:ascii="Times New Roman" w:hAnsi="Times New Roman" w:cs="Times New Roman"/>
                <w:sz w:val="28"/>
                <w:szCs w:val="28"/>
              </w:rPr>
              <w:t>.</w:t>
            </w:r>
          </w:p>
        </w:tc>
        <w:tc>
          <w:tcPr>
            <w:tcW w:w="669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Плани роботи методичного відділу</w:t>
            </w:r>
          </w:p>
        </w:tc>
        <w:tc>
          <w:tcPr>
            <w:tcW w:w="6649"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Щ</w:t>
            </w:r>
            <w:r w:rsidR="0011389D" w:rsidRPr="0011389D">
              <w:rPr>
                <w:rFonts w:ascii="Times New Roman" w:hAnsi="Times New Roman" w:cs="Times New Roman"/>
                <w:sz w:val="28"/>
                <w:szCs w:val="28"/>
              </w:rPr>
              <w:t>омісячно</w:t>
            </w:r>
          </w:p>
        </w:tc>
      </w:tr>
    </w:tbl>
    <w:p w:rsidR="0011389D" w:rsidRPr="0011389D" w:rsidRDefault="0011389D" w:rsidP="0011389D">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Аналізування діяльності бібліотек-філіалів</w:t>
      </w: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1396"/>
        <w:gridCol w:w="6105"/>
        <w:gridCol w:w="6653"/>
      </w:tblGrid>
      <w:tr w:rsidR="0011389D" w:rsidRPr="0011389D" w:rsidTr="000F3F84">
        <w:trPr>
          <w:tblCellSpacing w:w="0" w:type="dxa"/>
        </w:trPr>
        <w:tc>
          <w:tcPr>
            <w:tcW w:w="139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6105"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w:t>
            </w:r>
          </w:p>
        </w:tc>
        <w:tc>
          <w:tcPr>
            <w:tcW w:w="665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Термін виконання</w:t>
            </w:r>
          </w:p>
        </w:tc>
      </w:tr>
      <w:tr w:rsidR="0011389D" w:rsidRPr="0011389D" w:rsidTr="000F3F84">
        <w:trPr>
          <w:tblCellSpacing w:w="0" w:type="dxa"/>
        </w:trPr>
        <w:tc>
          <w:tcPr>
            <w:tcW w:w="139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19"/>
              </w:numPr>
              <w:spacing w:before="100" w:beforeAutospacing="1" w:after="100" w:afterAutospacing="1" w:line="240" w:lineRule="auto"/>
              <w:jc w:val="center"/>
              <w:rPr>
                <w:rFonts w:ascii="Times New Roman" w:hAnsi="Times New Roman" w:cs="Times New Roman"/>
                <w:sz w:val="28"/>
                <w:szCs w:val="28"/>
              </w:rPr>
            </w:pPr>
          </w:p>
        </w:tc>
        <w:tc>
          <w:tcPr>
            <w:tcW w:w="6105" w:type="dxa"/>
            <w:tcBorders>
              <w:top w:val="outset" w:sz="6" w:space="0" w:color="000000"/>
              <w:left w:val="outset" w:sz="6" w:space="0" w:color="000000"/>
              <w:bottom w:val="outset" w:sz="6" w:space="0" w:color="000000"/>
              <w:right w:val="outset" w:sz="6" w:space="0" w:color="000000"/>
            </w:tcBorders>
          </w:tcPr>
          <w:p w:rsidR="0011389D" w:rsidRPr="0011389D" w:rsidRDefault="0011389D" w:rsidP="000F3F84">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Статистичний аналіз діяльності бібліотек району у 201</w:t>
            </w:r>
            <w:r w:rsidR="000F3F84">
              <w:rPr>
                <w:rFonts w:ascii="Times New Roman" w:hAnsi="Times New Roman" w:cs="Times New Roman"/>
                <w:sz w:val="28"/>
                <w:szCs w:val="28"/>
                <w:lang w:val="uk-UA"/>
              </w:rPr>
              <w:t>9</w:t>
            </w:r>
            <w:r w:rsidRPr="0011389D">
              <w:rPr>
                <w:rFonts w:ascii="Times New Roman" w:hAnsi="Times New Roman" w:cs="Times New Roman"/>
                <w:sz w:val="28"/>
                <w:szCs w:val="28"/>
              </w:rPr>
              <w:t xml:space="preserve"> році</w:t>
            </w:r>
          </w:p>
        </w:tc>
        <w:tc>
          <w:tcPr>
            <w:tcW w:w="6653"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0F3F84">
              <w:rPr>
                <w:rFonts w:ascii="Times New Roman" w:hAnsi="Times New Roman" w:cs="Times New Roman"/>
                <w:sz w:val="28"/>
                <w:szCs w:val="28"/>
                <w:lang w:val="uk-UA"/>
              </w:rPr>
              <w:t>ютий</w:t>
            </w:r>
          </w:p>
        </w:tc>
      </w:tr>
      <w:tr w:rsidR="0011389D" w:rsidRPr="0011389D" w:rsidTr="000F3F84">
        <w:trPr>
          <w:tblCellSpacing w:w="0" w:type="dxa"/>
        </w:trPr>
        <w:tc>
          <w:tcPr>
            <w:tcW w:w="139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0"/>
              </w:numPr>
              <w:spacing w:before="100" w:beforeAutospacing="1" w:after="100" w:afterAutospacing="1" w:line="240" w:lineRule="auto"/>
              <w:jc w:val="center"/>
              <w:rPr>
                <w:rFonts w:ascii="Times New Roman" w:hAnsi="Times New Roman" w:cs="Times New Roman"/>
                <w:sz w:val="28"/>
                <w:szCs w:val="28"/>
              </w:rPr>
            </w:pPr>
          </w:p>
        </w:tc>
        <w:tc>
          <w:tcPr>
            <w:tcW w:w="6105" w:type="dxa"/>
            <w:tcBorders>
              <w:top w:val="outset" w:sz="6" w:space="0" w:color="000000"/>
              <w:left w:val="outset" w:sz="6" w:space="0" w:color="000000"/>
              <w:bottom w:val="outset" w:sz="6" w:space="0" w:color="000000"/>
              <w:right w:val="outset" w:sz="6" w:space="0" w:color="000000"/>
            </w:tcBorders>
          </w:tcPr>
          <w:p w:rsidR="0011389D" w:rsidRPr="0011389D" w:rsidRDefault="0011389D" w:rsidP="000F3F84">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Текстовий аналіз діяльності бібліотек району у 201</w:t>
            </w:r>
            <w:r w:rsidR="000F3F84">
              <w:rPr>
                <w:rFonts w:ascii="Times New Roman" w:hAnsi="Times New Roman" w:cs="Times New Roman"/>
                <w:sz w:val="28"/>
                <w:szCs w:val="28"/>
                <w:lang w:val="uk-UA"/>
              </w:rPr>
              <w:t>9</w:t>
            </w:r>
            <w:r w:rsidRPr="0011389D">
              <w:rPr>
                <w:rFonts w:ascii="Times New Roman" w:hAnsi="Times New Roman" w:cs="Times New Roman"/>
                <w:sz w:val="28"/>
                <w:szCs w:val="28"/>
              </w:rPr>
              <w:t xml:space="preserve"> році</w:t>
            </w:r>
          </w:p>
        </w:tc>
        <w:tc>
          <w:tcPr>
            <w:tcW w:w="6653"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FC5107"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0F3F84">
              <w:rPr>
                <w:rFonts w:ascii="Times New Roman" w:hAnsi="Times New Roman" w:cs="Times New Roman"/>
                <w:sz w:val="28"/>
                <w:szCs w:val="28"/>
                <w:lang w:val="uk-UA"/>
              </w:rPr>
              <w:t>ютий</w:t>
            </w:r>
          </w:p>
        </w:tc>
      </w:tr>
      <w:tr w:rsidR="0011389D" w:rsidRPr="0011389D" w:rsidTr="000F3F84">
        <w:trPr>
          <w:tblCellSpacing w:w="0" w:type="dxa"/>
        </w:trPr>
        <w:tc>
          <w:tcPr>
            <w:tcW w:w="139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1"/>
              </w:numPr>
              <w:spacing w:before="100" w:beforeAutospacing="1" w:after="100" w:afterAutospacing="1" w:line="240" w:lineRule="auto"/>
              <w:jc w:val="center"/>
              <w:rPr>
                <w:rFonts w:ascii="Times New Roman" w:hAnsi="Times New Roman" w:cs="Times New Roman"/>
                <w:sz w:val="28"/>
                <w:szCs w:val="28"/>
              </w:rPr>
            </w:pPr>
          </w:p>
        </w:tc>
        <w:tc>
          <w:tcPr>
            <w:tcW w:w="6105" w:type="dxa"/>
            <w:tcBorders>
              <w:top w:val="outset" w:sz="6" w:space="0" w:color="000000"/>
              <w:left w:val="outset" w:sz="6" w:space="0" w:color="000000"/>
              <w:bottom w:val="outset" w:sz="6" w:space="0" w:color="000000"/>
              <w:right w:val="outset" w:sz="6" w:space="0" w:color="000000"/>
            </w:tcBorders>
          </w:tcPr>
          <w:p w:rsidR="0011389D" w:rsidRPr="0011389D" w:rsidRDefault="0011389D" w:rsidP="000F3F84">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Аналіз кількісного та якісного складу бібліотечних кадрів району у 201</w:t>
            </w:r>
            <w:r w:rsidR="000F3F84">
              <w:rPr>
                <w:rFonts w:ascii="Times New Roman" w:hAnsi="Times New Roman" w:cs="Times New Roman"/>
                <w:sz w:val="28"/>
                <w:szCs w:val="28"/>
                <w:lang w:val="uk-UA"/>
              </w:rPr>
              <w:t>9</w:t>
            </w:r>
            <w:r w:rsidRPr="0011389D">
              <w:rPr>
                <w:rFonts w:ascii="Times New Roman" w:hAnsi="Times New Roman" w:cs="Times New Roman"/>
                <w:sz w:val="28"/>
                <w:szCs w:val="28"/>
              </w:rPr>
              <w:t xml:space="preserve"> році</w:t>
            </w:r>
          </w:p>
        </w:tc>
        <w:tc>
          <w:tcPr>
            <w:tcW w:w="665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Б</w:t>
            </w:r>
            <w:r w:rsidR="0011389D" w:rsidRPr="0011389D">
              <w:rPr>
                <w:rFonts w:ascii="Times New Roman" w:hAnsi="Times New Roman" w:cs="Times New Roman"/>
                <w:sz w:val="28"/>
                <w:szCs w:val="28"/>
              </w:rPr>
              <w:t>ерезень</w:t>
            </w:r>
          </w:p>
        </w:tc>
      </w:tr>
      <w:tr w:rsidR="0011389D" w:rsidRPr="0011389D" w:rsidTr="000F3F84">
        <w:trPr>
          <w:tblCellSpacing w:w="0" w:type="dxa"/>
        </w:trPr>
        <w:tc>
          <w:tcPr>
            <w:tcW w:w="1396"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2"/>
              </w:numPr>
              <w:spacing w:before="100" w:beforeAutospacing="1" w:after="100" w:afterAutospacing="1" w:line="240" w:lineRule="auto"/>
              <w:jc w:val="center"/>
              <w:rPr>
                <w:rFonts w:ascii="Times New Roman" w:hAnsi="Times New Roman" w:cs="Times New Roman"/>
                <w:sz w:val="28"/>
                <w:szCs w:val="28"/>
              </w:rPr>
            </w:pPr>
          </w:p>
        </w:tc>
        <w:tc>
          <w:tcPr>
            <w:tcW w:w="6105"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Аналіз надання платних послуг</w:t>
            </w:r>
          </w:p>
        </w:tc>
        <w:tc>
          <w:tcPr>
            <w:tcW w:w="6653"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FC5107"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Б</w:t>
            </w:r>
            <w:r w:rsidR="0011389D" w:rsidRPr="0011389D">
              <w:rPr>
                <w:rFonts w:ascii="Times New Roman" w:hAnsi="Times New Roman" w:cs="Times New Roman"/>
                <w:sz w:val="28"/>
                <w:szCs w:val="28"/>
              </w:rPr>
              <w:t>ерезень</w:t>
            </w:r>
          </w:p>
        </w:tc>
      </w:tr>
    </w:tbl>
    <w:p w:rsidR="0011389D" w:rsidRPr="0011389D" w:rsidRDefault="0011389D" w:rsidP="003F4F91">
      <w:pPr>
        <w:spacing w:before="100" w:beforeAutospacing="1"/>
        <w:rPr>
          <w:rFonts w:ascii="Times New Roman" w:hAnsi="Times New Roman" w:cs="Times New Roman"/>
          <w:sz w:val="28"/>
          <w:szCs w:val="28"/>
        </w:rPr>
      </w:pPr>
      <w:r w:rsidRPr="0011389D">
        <w:rPr>
          <w:rFonts w:ascii="Times New Roman" w:hAnsi="Times New Roman" w:cs="Times New Roman"/>
          <w:b/>
          <w:bCs/>
          <w:i/>
          <w:iCs/>
          <w:sz w:val="28"/>
          <w:szCs w:val="28"/>
          <w:u w:val="single"/>
        </w:rPr>
        <w:t>Робота з бібліотеками-філіалами системи</w:t>
      </w:r>
    </w:p>
    <w:p w:rsidR="0011389D" w:rsidRPr="0011389D" w:rsidRDefault="0011389D" w:rsidP="003F4F91">
      <w:pPr>
        <w:spacing w:before="100" w:beforeAutospacing="1"/>
        <w:ind w:left="245" w:hanging="720"/>
        <w:rPr>
          <w:rFonts w:ascii="Times New Roman" w:hAnsi="Times New Roman" w:cs="Times New Roman"/>
          <w:sz w:val="28"/>
          <w:szCs w:val="28"/>
        </w:rPr>
      </w:pPr>
      <w:r w:rsidRPr="0011389D">
        <w:rPr>
          <w:rFonts w:ascii="Times New Roman" w:hAnsi="Times New Roman" w:cs="Times New Roman"/>
          <w:b/>
          <w:bCs/>
          <w:i/>
          <w:iCs/>
          <w:sz w:val="28"/>
          <w:szCs w:val="28"/>
        </w:rPr>
        <w:t>Комплексне вивчення діяльності бібліотек-філі</w:t>
      </w:r>
      <w:r w:rsidRPr="0011389D">
        <w:rPr>
          <w:rFonts w:ascii="Times New Roman" w:hAnsi="Times New Roman" w:cs="Times New Roman"/>
          <w:b/>
          <w:bCs/>
          <w:i/>
          <w:iCs/>
          <w:sz w:val="28"/>
          <w:szCs w:val="28"/>
          <w:lang w:val="uk-UA"/>
        </w:rPr>
        <w:t>й</w:t>
      </w:r>
      <w:r w:rsidRPr="0011389D">
        <w:rPr>
          <w:rFonts w:ascii="Times New Roman" w:hAnsi="Times New Roman" w:cs="Times New Roman"/>
          <w:b/>
          <w:bCs/>
          <w:i/>
          <w:iCs/>
          <w:sz w:val="28"/>
          <w:szCs w:val="28"/>
        </w:rPr>
        <w:t>:</w:t>
      </w:r>
    </w:p>
    <w:p w:rsidR="0011389D" w:rsidRDefault="0011389D" w:rsidP="003F4F91">
      <w:pPr>
        <w:spacing w:before="100" w:beforeAutospacing="1" w:after="0" w:line="240" w:lineRule="auto"/>
        <w:ind w:left="360"/>
        <w:rPr>
          <w:rFonts w:ascii="Times New Roman" w:hAnsi="Times New Roman" w:cs="Times New Roman"/>
          <w:sz w:val="28"/>
          <w:szCs w:val="28"/>
          <w:lang w:val="uk-UA"/>
        </w:rPr>
      </w:pPr>
      <w:r>
        <w:rPr>
          <w:rFonts w:ascii="Times New Roman" w:hAnsi="Times New Roman" w:cs="Times New Roman"/>
          <w:sz w:val="28"/>
          <w:szCs w:val="28"/>
          <w:lang w:val="uk-UA"/>
        </w:rPr>
        <w:t>с. Шпотине</w:t>
      </w:r>
    </w:p>
    <w:p w:rsidR="0011389D" w:rsidRDefault="003F4F91" w:rsidP="003F4F91">
      <w:pPr>
        <w:spacing w:before="100" w:beforeAutospacing="1"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389D">
        <w:rPr>
          <w:rFonts w:ascii="Times New Roman" w:hAnsi="Times New Roman" w:cs="Times New Roman"/>
          <w:sz w:val="28"/>
          <w:szCs w:val="28"/>
          <w:lang w:val="uk-UA"/>
        </w:rPr>
        <w:t xml:space="preserve">с. </w:t>
      </w:r>
      <w:r w:rsidR="00DE7F39">
        <w:rPr>
          <w:rFonts w:ascii="Times New Roman" w:hAnsi="Times New Roman" w:cs="Times New Roman"/>
          <w:sz w:val="28"/>
          <w:szCs w:val="28"/>
          <w:lang w:val="uk-UA"/>
        </w:rPr>
        <w:t>Новоборове</w:t>
      </w:r>
    </w:p>
    <w:p w:rsidR="0011389D" w:rsidRPr="0011389D" w:rsidRDefault="003F4F91" w:rsidP="003F4F91">
      <w:pPr>
        <w:spacing w:before="100" w:beforeAutospacing="1"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389D">
        <w:rPr>
          <w:rFonts w:ascii="Times New Roman" w:hAnsi="Times New Roman" w:cs="Times New Roman"/>
          <w:sz w:val="28"/>
          <w:szCs w:val="28"/>
          <w:lang w:val="uk-UA"/>
        </w:rPr>
        <w:t xml:space="preserve">с. </w:t>
      </w:r>
      <w:r w:rsidR="00DE7F39">
        <w:rPr>
          <w:rFonts w:ascii="Times New Roman" w:hAnsi="Times New Roman" w:cs="Times New Roman"/>
          <w:sz w:val="28"/>
          <w:szCs w:val="28"/>
          <w:lang w:val="uk-UA"/>
        </w:rPr>
        <w:t>Нижньопокровка</w:t>
      </w:r>
    </w:p>
    <w:p w:rsidR="0011389D" w:rsidRPr="0011389D" w:rsidRDefault="0011389D" w:rsidP="003F4F91">
      <w:pPr>
        <w:spacing w:before="100" w:beforeAutospacing="1"/>
        <w:rPr>
          <w:rFonts w:ascii="Times New Roman" w:hAnsi="Times New Roman" w:cs="Times New Roman"/>
          <w:sz w:val="28"/>
          <w:szCs w:val="28"/>
          <w:lang w:val="uk-UA"/>
        </w:rPr>
      </w:pPr>
      <w:r w:rsidRPr="0011389D">
        <w:rPr>
          <w:rFonts w:ascii="Times New Roman" w:hAnsi="Times New Roman" w:cs="Times New Roman"/>
          <w:b/>
          <w:bCs/>
          <w:i/>
          <w:iCs/>
          <w:sz w:val="28"/>
          <w:szCs w:val="28"/>
          <w:lang w:val="uk-UA"/>
        </w:rPr>
        <w:t>Виїзди в бібліотеки-філіали фахівців усіх структурних підрозділів ЦРБ з метою :</w:t>
      </w:r>
    </w:p>
    <w:p w:rsidR="0011389D" w:rsidRPr="0011389D" w:rsidRDefault="0011389D" w:rsidP="003F4F91">
      <w:pPr>
        <w:spacing w:before="100" w:beforeAutospacing="1"/>
        <w:ind w:left="1800"/>
        <w:rPr>
          <w:rFonts w:ascii="Times New Roman" w:hAnsi="Times New Roman" w:cs="Times New Roman"/>
          <w:sz w:val="28"/>
          <w:szCs w:val="28"/>
          <w:lang w:val="uk-UA"/>
        </w:rPr>
      </w:pPr>
      <w:r w:rsidRPr="0011389D">
        <w:rPr>
          <w:rFonts w:ascii="Times New Roman" w:hAnsi="Times New Roman" w:cs="Times New Roman"/>
          <w:sz w:val="28"/>
          <w:szCs w:val="28"/>
          <w:lang w:val="uk-UA"/>
        </w:rPr>
        <w:t>- надання методичної допомоги – 8</w:t>
      </w:r>
    </w:p>
    <w:p w:rsidR="0011389D" w:rsidRPr="0011389D" w:rsidRDefault="0011389D" w:rsidP="003F4F91">
      <w:pPr>
        <w:spacing w:before="100" w:beforeAutospacing="1"/>
        <w:ind w:left="1800"/>
        <w:rPr>
          <w:rFonts w:ascii="Times New Roman" w:hAnsi="Times New Roman" w:cs="Times New Roman"/>
          <w:sz w:val="28"/>
          <w:szCs w:val="28"/>
          <w:lang w:val="uk-UA"/>
        </w:rPr>
      </w:pPr>
      <w:r w:rsidRPr="0011389D">
        <w:rPr>
          <w:rFonts w:ascii="Times New Roman" w:hAnsi="Times New Roman" w:cs="Times New Roman"/>
          <w:sz w:val="28"/>
          <w:szCs w:val="28"/>
          <w:lang w:val="uk-UA"/>
        </w:rPr>
        <w:t xml:space="preserve">- надання </w:t>
      </w:r>
      <w:r w:rsidRPr="0011389D">
        <w:rPr>
          <w:rFonts w:ascii="Times New Roman" w:hAnsi="Times New Roman" w:cs="Times New Roman"/>
          <w:sz w:val="28"/>
          <w:szCs w:val="28"/>
        </w:rPr>
        <w:t xml:space="preserve">практичної допомоги – </w:t>
      </w:r>
      <w:r w:rsidRPr="0011389D">
        <w:rPr>
          <w:rFonts w:ascii="Times New Roman" w:hAnsi="Times New Roman" w:cs="Times New Roman"/>
          <w:sz w:val="28"/>
          <w:szCs w:val="28"/>
          <w:lang w:val="uk-UA"/>
        </w:rPr>
        <w:t>2</w:t>
      </w:r>
    </w:p>
    <w:p w:rsidR="0011389D" w:rsidRPr="0011389D" w:rsidRDefault="0011389D" w:rsidP="003F4F91">
      <w:pPr>
        <w:spacing w:before="100" w:beforeAutospacing="1"/>
        <w:ind w:left="1800"/>
        <w:rPr>
          <w:rFonts w:ascii="Times New Roman" w:hAnsi="Times New Roman" w:cs="Times New Roman"/>
          <w:sz w:val="28"/>
          <w:szCs w:val="28"/>
          <w:lang w:val="uk-UA"/>
        </w:rPr>
      </w:pPr>
      <w:r w:rsidRPr="0011389D">
        <w:rPr>
          <w:rFonts w:ascii="Times New Roman" w:hAnsi="Times New Roman" w:cs="Times New Roman"/>
          <w:sz w:val="28"/>
          <w:szCs w:val="28"/>
        </w:rPr>
        <w:t xml:space="preserve">- комплексні вивчення - </w:t>
      </w:r>
      <w:r w:rsidRPr="0011389D">
        <w:rPr>
          <w:rFonts w:ascii="Times New Roman" w:hAnsi="Times New Roman" w:cs="Times New Roman"/>
          <w:sz w:val="28"/>
          <w:szCs w:val="28"/>
          <w:lang w:val="uk-UA"/>
        </w:rPr>
        <w:t>1</w:t>
      </w:r>
    </w:p>
    <w:p w:rsidR="00D5103C" w:rsidRDefault="00D5103C" w:rsidP="0011389D">
      <w:pPr>
        <w:spacing w:before="100" w:beforeAutospacing="1"/>
        <w:rPr>
          <w:rFonts w:ascii="Times New Roman" w:hAnsi="Times New Roman" w:cs="Times New Roman"/>
          <w:b/>
          <w:bCs/>
          <w:i/>
          <w:iCs/>
          <w:sz w:val="28"/>
          <w:szCs w:val="28"/>
          <w:u w:val="single"/>
          <w:lang w:val="en-US"/>
        </w:rPr>
      </w:pPr>
    </w:p>
    <w:p w:rsidR="00D5103C" w:rsidRDefault="00D5103C" w:rsidP="0011389D">
      <w:pPr>
        <w:spacing w:before="100" w:beforeAutospacing="1"/>
        <w:rPr>
          <w:rFonts w:ascii="Times New Roman" w:hAnsi="Times New Roman" w:cs="Times New Roman"/>
          <w:b/>
          <w:bCs/>
          <w:i/>
          <w:iCs/>
          <w:sz w:val="28"/>
          <w:szCs w:val="28"/>
          <w:u w:val="single"/>
          <w:lang w:val="en-US"/>
        </w:rPr>
      </w:pPr>
    </w:p>
    <w:p w:rsidR="0011389D" w:rsidRPr="0011389D" w:rsidRDefault="0011389D" w:rsidP="0011389D">
      <w:pPr>
        <w:spacing w:before="100" w:beforeAutospacing="1"/>
        <w:rPr>
          <w:rFonts w:ascii="Times New Roman" w:hAnsi="Times New Roman" w:cs="Times New Roman"/>
          <w:sz w:val="28"/>
          <w:szCs w:val="28"/>
          <w:lang w:val="en-US"/>
        </w:rPr>
      </w:pPr>
      <w:r w:rsidRPr="0011389D">
        <w:rPr>
          <w:rFonts w:ascii="Times New Roman" w:hAnsi="Times New Roman" w:cs="Times New Roman"/>
          <w:b/>
          <w:bCs/>
          <w:i/>
          <w:iCs/>
          <w:sz w:val="28"/>
          <w:szCs w:val="28"/>
          <w:u w:val="single"/>
          <w:lang w:val="en-US"/>
        </w:rPr>
        <w:t>Внутрішня робота відділу</w:t>
      </w:r>
    </w:p>
    <w:p w:rsidR="0011389D" w:rsidRPr="0011389D" w:rsidRDefault="0011389D" w:rsidP="0011389D">
      <w:pPr>
        <w:spacing w:before="100" w:beforeAutospacing="1"/>
        <w:jc w:val="center"/>
        <w:rPr>
          <w:rFonts w:ascii="Times New Roman" w:hAnsi="Times New Roman" w:cs="Times New Roman"/>
          <w:sz w:val="28"/>
          <w:szCs w:val="28"/>
          <w:lang w:val="en-US"/>
        </w:rPr>
      </w:pPr>
    </w:p>
    <w:tbl>
      <w:tblPr>
        <w:tblW w:w="1415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50"/>
        <w:gridCol w:w="6642"/>
        <w:gridCol w:w="6562"/>
      </w:tblGrid>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п/п</w:t>
            </w:r>
          </w:p>
        </w:tc>
        <w:tc>
          <w:tcPr>
            <w:tcW w:w="664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Назва</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Термін виконання</w:t>
            </w:r>
          </w:p>
        </w:tc>
      </w:tr>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6"/>
              </w:numPr>
              <w:spacing w:before="100" w:beforeAutospacing="1" w:after="100" w:afterAutospacing="1" w:line="240" w:lineRule="auto"/>
              <w:jc w:val="center"/>
              <w:rPr>
                <w:rFonts w:ascii="Times New Roman" w:hAnsi="Times New Roman" w:cs="Times New Roman"/>
                <w:sz w:val="28"/>
                <w:szCs w:val="28"/>
              </w:rPr>
            </w:pPr>
          </w:p>
        </w:tc>
        <w:tc>
          <w:tcPr>
            <w:tcW w:w="6642"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xml:space="preserve">Впроваджувати новий </w:t>
            </w:r>
            <w:bookmarkStart w:id="6" w:name="YANDEX_22"/>
            <w:bookmarkEnd w:id="6"/>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"YANDEX_21"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досвід </w:t>
            </w:r>
            <w:hyperlink r:id="rId17" w:anchor="YANDEX_23" w:history="1"/>
            <w:r w:rsidRPr="0011389D">
              <w:rPr>
                <w:rFonts w:ascii="Times New Roman" w:hAnsi="Times New Roman" w:cs="Times New Roman"/>
                <w:sz w:val="28"/>
                <w:szCs w:val="28"/>
              </w:rPr>
              <w:t xml:space="preserve"> </w:t>
            </w:r>
            <w:bookmarkStart w:id="7" w:name="YANDEX_23"/>
            <w:bookmarkEnd w:id="7"/>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"YANDEX_22"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в </w:t>
            </w:r>
            <w:hyperlink r:id="rId18" w:anchor="YANDEX_24" w:history="1"/>
            <w:r w:rsidRPr="0011389D">
              <w:rPr>
                <w:rFonts w:ascii="Times New Roman" w:hAnsi="Times New Roman" w:cs="Times New Roman"/>
                <w:sz w:val="28"/>
                <w:szCs w:val="28"/>
              </w:rPr>
              <w:t xml:space="preserve"> практику роботи </w:t>
            </w:r>
            <w:bookmarkStart w:id="8" w:name="YANDEX_24"/>
            <w:bookmarkEnd w:id="8"/>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"YANDEX_23"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бібліотек-філіалів </w:t>
            </w:r>
            <w:hyperlink r:id="rId19" w:anchor="YANDEX_25" w:history="1"/>
            <w:r w:rsidRPr="0011389D">
              <w:rPr>
                <w:rFonts w:ascii="Times New Roman" w:hAnsi="Times New Roman" w:cs="Times New Roman"/>
                <w:sz w:val="28"/>
                <w:szCs w:val="28"/>
              </w:rPr>
              <w:t xml:space="preserve"> на семінарах, </w:t>
            </w:r>
            <w:bookmarkStart w:id="9" w:name="YANDEX_25"/>
            <w:bookmarkEnd w:id="9"/>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"YANDEX_24"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школах </w:t>
            </w:r>
            <w:hyperlink r:id="rId20" w:anchor="YANDEX_26" w:history="1"/>
            <w:r w:rsidRPr="0011389D">
              <w:rPr>
                <w:rFonts w:ascii="Times New Roman" w:hAnsi="Times New Roman" w:cs="Times New Roman"/>
                <w:sz w:val="28"/>
                <w:szCs w:val="28"/>
              </w:rPr>
              <w:t xml:space="preserve"> </w:t>
            </w:r>
            <w:bookmarkStart w:id="10" w:name="YANDEX_26"/>
            <w:bookmarkEnd w:id="10"/>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"YANDEX_25"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передового </w:t>
            </w:r>
            <w:hyperlink r:id="rId21" w:anchor="YANDEX_27" w:history="1"/>
            <w:r w:rsidRPr="0011389D">
              <w:rPr>
                <w:rFonts w:ascii="Times New Roman" w:hAnsi="Times New Roman" w:cs="Times New Roman"/>
                <w:sz w:val="28"/>
                <w:szCs w:val="28"/>
              </w:rPr>
              <w:t xml:space="preserve"> </w:t>
            </w:r>
            <w:bookmarkStart w:id="11" w:name="YANDEX_27"/>
            <w:bookmarkEnd w:id="11"/>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"YANDEX_26"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досвіду </w:t>
            </w:r>
            <w:hyperlink r:id="rId22" w:anchor="YANDEX_28" w:history="1"/>
            <w:r w:rsidRPr="0011389D">
              <w:rPr>
                <w:rFonts w:ascii="Times New Roman" w:hAnsi="Times New Roman" w:cs="Times New Roman"/>
                <w:sz w:val="28"/>
                <w:szCs w:val="28"/>
              </w:rPr>
              <w:t xml:space="preserve">, зональних </w:t>
            </w:r>
            <w:bookmarkStart w:id="12" w:name="YANDEX_28"/>
            <w:bookmarkEnd w:id="12"/>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"YANDEX_27"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школах </w:t>
            </w:r>
            <w:hyperlink r:id="rId23" w:anchor="YANDEX_29" w:history="1"/>
            <w:r w:rsidRPr="0011389D">
              <w:rPr>
                <w:rFonts w:ascii="Times New Roman" w:hAnsi="Times New Roman" w:cs="Times New Roman"/>
                <w:sz w:val="28"/>
                <w:szCs w:val="28"/>
              </w:rPr>
              <w:t xml:space="preserve"> якості</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0F3F84" w:rsidRDefault="000F3F84" w:rsidP="0011389D">
            <w:pPr>
              <w:spacing w:before="100" w:beforeAutospacing="1" w:after="115"/>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r>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7"/>
              </w:numPr>
              <w:spacing w:before="100" w:beforeAutospacing="1" w:after="100" w:afterAutospacing="1" w:line="240" w:lineRule="auto"/>
              <w:jc w:val="center"/>
              <w:rPr>
                <w:rFonts w:ascii="Times New Roman" w:hAnsi="Times New Roman" w:cs="Times New Roman"/>
                <w:sz w:val="28"/>
                <w:szCs w:val="28"/>
              </w:rPr>
            </w:pPr>
          </w:p>
        </w:tc>
        <w:tc>
          <w:tcPr>
            <w:tcW w:w="6642"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 xml:space="preserve">Вести зошити обліку виїздів </w:t>
            </w:r>
            <w:bookmarkStart w:id="13" w:name="YANDEX_29"/>
            <w:bookmarkEnd w:id="13"/>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"YANDEX_28"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в </w:t>
            </w:r>
            <w:hyperlink r:id="rId24" w:anchor="YANDEX_30" w:history="1"/>
            <w:r w:rsidRPr="0011389D">
              <w:rPr>
                <w:rFonts w:ascii="Times New Roman" w:hAnsi="Times New Roman" w:cs="Times New Roman"/>
                <w:sz w:val="28"/>
                <w:szCs w:val="28"/>
              </w:rPr>
              <w:t xml:space="preserve"> </w:t>
            </w:r>
            <w:bookmarkStart w:id="14" w:name="YANDEX_30"/>
            <w:bookmarkEnd w:id="14"/>
            <w:r w:rsidR="006123EE" w:rsidRPr="0011389D">
              <w:rPr>
                <w:rFonts w:ascii="Times New Roman" w:hAnsi="Times New Roman" w:cs="Times New Roman"/>
                <w:sz w:val="28"/>
                <w:szCs w:val="28"/>
              </w:rPr>
              <w:fldChar w:fldCharType="begin"/>
            </w:r>
            <w:r w:rsidRPr="0011389D">
              <w:rPr>
                <w:rFonts w:ascii="Times New Roman" w:hAnsi="Times New Roman" w:cs="Times New Roman"/>
                <w:sz w:val="28"/>
                <w:szCs w:val="28"/>
              </w:rPr>
              <w:instrText xml:space="preserve"> HYPERLINK "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\l "YANDEX_29" </w:instrText>
            </w:r>
            <w:r w:rsidR="006123EE" w:rsidRPr="0011389D">
              <w:rPr>
                <w:rFonts w:ascii="Times New Roman" w:hAnsi="Times New Roman" w:cs="Times New Roman"/>
                <w:sz w:val="28"/>
                <w:szCs w:val="28"/>
              </w:rPr>
              <w:fldChar w:fldCharType="end"/>
            </w:r>
            <w:r w:rsidRPr="0011389D">
              <w:rPr>
                <w:rFonts w:ascii="Times New Roman" w:hAnsi="Times New Roman" w:cs="Times New Roman"/>
                <w:sz w:val="28"/>
                <w:szCs w:val="28"/>
              </w:rPr>
              <w:t> бібліотеки </w:t>
            </w:r>
            <w:bookmarkStart w:id="15" w:name="YANDEX_LAST"/>
            <w:bookmarkEnd w:id="15"/>
            <w:r w:rsidRPr="0011389D">
              <w:rPr>
                <w:rFonts w:ascii="Times New Roman" w:hAnsi="Times New Roman" w:cs="Times New Roman"/>
                <w:sz w:val="28"/>
                <w:szCs w:val="28"/>
              </w:rPr>
              <w:t xml:space="preserve"> району</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lang w:val="uk-UA"/>
              </w:rPr>
              <w:t>Протягом року</w:t>
            </w:r>
          </w:p>
        </w:tc>
      </w:tr>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numPr>
                <w:ilvl w:val="0"/>
                <w:numId w:val="28"/>
              </w:numPr>
              <w:spacing w:before="100" w:beforeAutospacing="1" w:after="100" w:afterAutospacing="1" w:line="240" w:lineRule="auto"/>
              <w:jc w:val="center"/>
              <w:rPr>
                <w:rFonts w:ascii="Times New Roman" w:hAnsi="Times New Roman" w:cs="Times New Roman"/>
                <w:sz w:val="28"/>
                <w:szCs w:val="28"/>
              </w:rPr>
            </w:pPr>
          </w:p>
        </w:tc>
        <w:tc>
          <w:tcPr>
            <w:tcW w:w="6642"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Складання довідок про виїзди в бібліотеки-філіали</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lang w:val="uk-UA"/>
              </w:rPr>
              <w:t>Протягом року</w:t>
            </w:r>
          </w:p>
        </w:tc>
      </w:tr>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1389D" w:rsidP="0011389D">
            <w:pPr>
              <w:spacing w:before="100" w:beforeAutospacing="1" w:after="100" w:afterAutospacing="1"/>
              <w:ind w:left="360"/>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4.</w:t>
            </w:r>
          </w:p>
        </w:tc>
        <w:tc>
          <w:tcPr>
            <w:tcW w:w="6642" w:type="dxa"/>
            <w:tcBorders>
              <w:top w:val="outset" w:sz="6" w:space="0" w:color="000000"/>
              <w:left w:val="outset" w:sz="6" w:space="0" w:color="000000"/>
              <w:bottom w:val="outset" w:sz="6" w:space="0" w:color="000000"/>
              <w:right w:val="outset" w:sz="6" w:space="0" w:color="000000"/>
            </w:tcBorders>
          </w:tcPr>
          <w:p w:rsidR="0011389D" w:rsidRPr="0011389D" w:rsidRDefault="000F3F84" w:rsidP="000F3F84">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rPr>
              <w:t>Вести плани</w:t>
            </w:r>
            <w:r w:rsidR="0011389D" w:rsidRPr="0011389D">
              <w:rPr>
                <w:rFonts w:ascii="Times New Roman" w:hAnsi="Times New Roman" w:cs="Times New Roman"/>
                <w:sz w:val="28"/>
                <w:szCs w:val="28"/>
              </w:rPr>
              <w:t xml:space="preserve"> обліку семінарів, практикумів, методичних днів</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lang w:val="uk-UA"/>
              </w:rPr>
              <w:t>Протягом року</w:t>
            </w:r>
          </w:p>
        </w:tc>
      </w:tr>
      <w:tr w:rsidR="0011389D" w:rsidRPr="0011389D" w:rsidTr="006C536C">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0F3F84" w:rsidP="0011389D">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42" w:type="dxa"/>
            <w:tcBorders>
              <w:top w:val="outset" w:sz="6" w:space="0" w:color="000000"/>
              <w:left w:val="outset" w:sz="6" w:space="0" w:color="000000"/>
              <w:bottom w:val="outset" w:sz="6" w:space="0" w:color="000000"/>
              <w:right w:val="outset" w:sz="6" w:space="0" w:color="000000"/>
            </w:tcBorders>
          </w:tcPr>
          <w:p w:rsidR="0011389D" w:rsidRPr="0011389D" w:rsidRDefault="0011389D" w:rsidP="0011389D">
            <w:pPr>
              <w:spacing w:before="100" w:beforeAutospacing="1" w:after="115"/>
              <w:jc w:val="center"/>
              <w:rPr>
                <w:rFonts w:ascii="Times New Roman" w:hAnsi="Times New Roman" w:cs="Times New Roman"/>
                <w:sz w:val="28"/>
                <w:szCs w:val="28"/>
                <w:lang w:val="uk-UA"/>
              </w:rPr>
            </w:pPr>
            <w:r w:rsidRPr="0011389D">
              <w:rPr>
                <w:rFonts w:ascii="Times New Roman" w:hAnsi="Times New Roman" w:cs="Times New Roman"/>
                <w:sz w:val="28"/>
                <w:szCs w:val="28"/>
                <w:lang w:val="uk-UA"/>
              </w:rPr>
              <w:t>Організувати та координувати діяльність відділів ЦРБ, по наданню методичної та практичної допомоги бібліотекам-філіалам</w:t>
            </w:r>
          </w:p>
        </w:tc>
        <w:tc>
          <w:tcPr>
            <w:tcW w:w="6562" w:type="dxa"/>
            <w:tcBorders>
              <w:top w:val="outset" w:sz="6" w:space="0" w:color="000000"/>
              <w:left w:val="outset" w:sz="6" w:space="0" w:color="000000"/>
              <w:bottom w:val="outset" w:sz="6" w:space="0" w:color="000000"/>
              <w:right w:val="outset" w:sz="6" w:space="0" w:color="000000"/>
            </w:tcBorders>
            <w:vAlign w:val="center"/>
          </w:tcPr>
          <w:p w:rsidR="0011389D" w:rsidRPr="0011389D" w:rsidRDefault="00123EDB" w:rsidP="0011389D">
            <w:pPr>
              <w:spacing w:before="100" w:beforeAutospacing="1" w:after="115"/>
              <w:jc w:val="center"/>
              <w:rPr>
                <w:rFonts w:ascii="Times New Roman" w:hAnsi="Times New Roman" w:cs="Times New Roman"/>
                <w:sz w:val="28"/>
                <w:szCs w:val="28"/>
              </w:rPr>
            </w:pPr>
            <w:r>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Висвітлювати на сторінках місцевої преси актуальні теми бібліотечної роботи</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Вивчення нових матеріалів</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Ведення стендової реклами методичного відділу</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Ведення картотек: методичних матеріалів, перевірок б/ф та картотеки контролю</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Забезпечення проведення обласних та районних соціологічних досліджень: розробка анкет, запитань для опитування, написання аналітичних довідок</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r w:rsidR="00123EDB" w:rsidRPr="0011389D" w:rsidTr="00A240E4">
        <w:trPr>
          <w:tblCellSpacing w:w="0" w:type="dxa"/>
        </w:trPr>
        <w:tc>
          <w:tcPr>
            <w:tcW w:w="950" w:type="dxa"/>
            <w:tcBorders>
              <w:top w:val="outset" w:sz="6" w:space="0" w:color="000000"/>
              <w:left w:val="outset" w:sz="6" w:space="0" w:color="000000"/>
              <w:bottom w:val="outset" w:sz="6" w:space="0" w:color="000000"/>
              <w:right w:val="outset" w:sz="6" w:space="0" w:color="000000"/>
            </w:tcBorders>
            <w:vAlign w:val="center"/>
          </w:tcPr>
          <w:p w:rsidR="00123EDB" w:rsidRPr="0011389D" w:rsidRDefault="00123EDB" w:rsidP="00123EDB">
            <w:pPr>
              <w:spacing w:before="100" w:beforeAutospacing="1" w:after="100" w:afterAutospacing="1"/>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42" w:type="dxa"/>
            <w:tcBorders>
              <w:top w:val="outset" w:sz="6" w:space="0" w:color="000000"/>
              <w:left w:val="outset" w:sz="6" w:space="0" w:color="000000"/>
              <w:bottom w:val="outset" w:sz="6" w:space="0" w:color="000000"/>
              <w:right w:val="outset" w:sz="6" w:space="0" w:color="000000"/>
            </w:tcBorders>
          </w:tcPr>
          <w:p w:rsidR="00123EDB" w:rsidRPr="0011389D" w:rsidRDefault="00123EDB" w:rsidP="00123EDB">
            <w:pPr>
              <w:spacing w:before="100" w:beforeAutospacing="1" w:after="115"/>
              <w:jc w:val="center"/>
              <w:rPr>
                <w:rFonts w:ascii="Times New Roman" w:hAnsi="Times New Roman" w:cs="Times New Roman"/>
                <w:sz w:val="28"/>
                <w:szCs w:val="28"/>
              </w:rPr>
            </w:pPr>
            <w:r w:rsidRPr="0011389D">
              <w:rPr>
                <w:rFonts w:ascii="Times New Roman" w:hAnsi="Times New Roman" w:cs="Times New Roman"/>
                <w:sz w:val="28"/>
                <w:szCs w:val="28"/>
              </w:rPr>
              <w:t>Участь у проектній діяльності, написання заявок</w:t>
            </w:r>
          </w:p>
        </w:tc>
        <w:tc>
          <w:tcPr>
            <w:tcW w:w="6562" w:type="dxa"/>
            <w:tcBorders>
              <w:top w:val="outset" w:sz="6" w:space="0" w:color="000000"/>
              <w:left w:val="outset" w:sz="6" w:space="0" w:color="000000"/>
              <w:bottom w:val="outset" w:sz="6" w:space="0" w:color="000000"/>
              <w:right w:val="outset" w:sz="6" w:space="0" w:color="000000"/>
            </w:tcBorders>
          </w:tcPr>
          <w:p w:rsidR="00123EDB" w:rsidRDefault="00123EDB" w:rsidP="00123EDB">
            <w:pPr>
              <w:jc w:val="center"/>
            </w:pPr>
            <w:r w:rsidRPr="00C472DC">
              <w:rPr>
                <w:rFonts w:ascii="Times New Roman" w:hAnsi="Times New Roman" w:cs="Times New Roman"/>
                <w:sz w:val="28"/>
                <w:szCs w:val="28"/>
                <w:lang w:val="uk-UA"/>
              </w:rPr>
              <w:t>Протягом року</w:t>
            </w:r>
          </w:p>
        </w:tc>
      </w:tr>
    </w:tbl>
    <w:p w:rsidR="00F90F02" w:rsidRPr="0011389D" w:rsidRDefault="00F90F02" w:rsidP="0011389D">
      <w:pPr>
        <w:shd w:val="clear" w:color="auto" w:fill="FFFFFF"/>
        <w:jc w:val="center"/>
        <w:rPr>
          <w:rFonts w:ascii="Times New Roman" w:hAnsi="Times New Roman" w:cs="Times New Roman"/>
          <w:b/>
          <w:sz w:val="28"/>
          <w:szCs w:val="28"/>
          <w:lang w:val="uk-UA"/>
        </w:rPr>
      </w:pPr>
    </w:p>
    <w:p w:rsidR="00D5103C" w:rsidRDefault="00D5103C" w:rsidP="00765935">
      <w:pPr>
        <w:shd w:val="clear" w:color="auto" w:fill="FFFFFF"/>
        <w:jc w:val="center"/>
        <w:rPr>
          <w:rFonts w:ascii="Times New Roman" w:hAnsi="Times New Roman" w:cs="Times New Roman"/>
          <w:b/>
          <w:sz w:val="28"/>
          <w:szCs w:val="28"/>
          <w:lang w:val="uk-UA"/>
        </w:rPr>
      </w:pPr>
    </w:p>
    <w:p w:rsidR="00D5103C" w:rsidRDefault="00D5103C" w:rsidP="00765935">
      <w:pPr>
        <w:shd w:val="clear" w:color="auto" w:fill="FFFFFF"/>
        <w:jc w:val="center"/>
        <w:rPr>
          <w:rFonts w:ascii="Times New Roman" w:hAnsi="Times New Roman" w:cs="Times New Roman"/>
          <w:b/>
          <w:sz w:val="28"/>
          <w:szCs w:val="28"/>
          <w:lang w:val="uk-UA"/>
        </w:rPr>
      </w:pPr>
    </w:p>
    <w:p w:rsidR="00D5103C" w:rsidRDefault="00D5103C" w:rsidP="00765935">
      <w:pPr>
        <w:shd w:val="clear" w:color="auto" w:fill="FFFFFF"/>
        <w:jc w:val="center"/>
        <w:rPr>
          <w:rFonts w:ascii="Times New Roman" w:hAnsi="Times New Roman" w:cs="Times New Roman"/>
          <w:b/>
          <w:sz w:val="28"/>
          <w:szCs w:val="28"/>
          <w:lang w:val="uk-UA"/>
        </w:rPr>
      </w:pPr>
    </w:p>
    <w:p w:rsidR="00D5103C" w:rsidRDefault="00D5103C" w:rsidP="00765935">
      <w:pPr>
        <w:shd w:val="clear" w:color="auto" w:fill="FFFFFF"/>
        <w:jc w:val="center"/>
        <w:rPr>
          <w:rFonts w:ascii="Times New Roman" w:hAnsi="Times New Roman" w:cs="Times New Roman"/>
          <w:b/>
          <w:sz w:val="28"/>
          <w:szCs w:val="28"/>
          <w:lang w:val="uk-UA"/>
        </w:rPr>
      </w:pPr>
    </w:p>
    <w:p w:rsidR="00D5103C" w:rsidRDefault="00D5103C" w:rsidP="00765935">
      <w:pPr>
        <w:shd w:val="clear" w:color="auto" w:fill="FFFFFF"/>
        <w:jc w:val="center"/>
        <w:rPr>
          <w:rFonts w:ascii="Times New Roman" w:hAnsi="Times New Roman" w:cs="Times New Roman"/>
          <w:b/>
          <w:sz w:val="28"/>
          <w:szCs w:val="28"/>
          <w:lang w:val="uk-UA"/>
        </w:rPr>
      </w:pPr>
    </w:p>
    <w:p w:rsidR="00791B33" w:rsidRPr="002E78CC" w:rsidRDefault="00D5103C" w:rsidP="00765935">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РОЗДІЛ </w:t>
      </w:r>
      <w:r>
        <w:rPr>
          <w:rFonts w:ascii="Times New Roman" w:hAnsi="Times New Roman" w:cs="Times New Roman"/>
          <w:b/>
          <w:sz w:val="28"/>
          <w:szCs w:val="28"/>
          <w:lang w:val="en-US"/>
        </w:rPr>
        <w:t>VI</w:t>
      </w:r>
      <w:r w:rsidRPr="00D5103C">
        <w:rPr>
          <w:rFonts w:ascii="Times New Roman" w:hAnsi="Times New Roman" w:cs="Times New Roman"/>
          <w:b/>
          <w:sz w:val="28"/>
          <w:szCs w:val="28"/>
        </w:rPr>
        <w:t xml:space="preserve">. </w:t>
      </w:r>
      <w:r w:rsidR="00791B33" w:rsidRPr="002E78CC">
        <w:rPr>
          <w:rFonts w:ascii="Times New Roman" w:hAnsi="Times New Roman" w:cs="Times New Roman"/>
          <w:b/>
          <w:sz w:val="28"/>
          <w:szCs w:val="28"/>
          <w:lang w:val="uk-UA"/>
        </w:rPr>
        <w:t xml:space="preserve">Цілі сталого розвитку ООН 2016 </w:t>
      </w:r>
      <w:r w:rsidR="00AE38E5" w:rsidRPr="002E78CC">
        <w:rPr>
          <w:rFonts w:ascii="Times New Roman" w:hAnsi="Times New Roman" w:cs="Times New Roman"/>
          <w:b/>
          <w:sz w:val="28"/>
          <w:szCs w:val="28"/>
          <w:lang w:val="uk-UA"/>
        </w:rPr>
        <w:t>–</w:t>
      </w:r>
      <w:r w:rsidR="00791B33" w:rsidRPr="002E78CC">
        <w:rPr>
          <w:rFonts w:ascii="Times New Roman" w:hAnsi="Times New Roman" w:cs="Times New Roman"/>
          <w:b/>
          <w:sz w:val="28"/>
          <w:szCs w:val="28"/>
          <w:lang w:val="uk-UA"/>
        </w:rPr>
        <w:t xml:space="preserve"> 2030</w:t>
      </w:r>
      <w:r w:rsidR="00322226" w:rsidRPr="002E78CC">
        <w:rPr>
          <w:rFonts w:ascii="Times New Roman" w:hAnsi="Times New Roman" w:cs="Times New Roman"/>
          <w:b/>
          <w:sz w:val="28"/>
          <w:szCs w:val="28"/>
          <w:lang w:val="uk-UA"/>
        </w:rPr>
        <w:t xml:space="preserve"> р.р.</w:t>
      </w:r>
    </w:p>
    <w:p w:rsidR="00E71487" w:rsidRPr="002E78CC" w:rsidRDefault="00E71487" w:rsidP="00765935">
      <w:pPr>
        <w:shd w:val="clear" w:color="auto" w:fill="FFFFFF"/>
        <w:jc w:val="center"/>
        <w:rPr>
          <w:rFonts w:ascii="Times New Roman" w:hAnsi="Times New Roman" w:cs="Times New Roman"/>
          <w:b/>
          <w:sz w:val="28"/>
          <w:szCs w:val="28"/>
          <w:lang w:val="uk-UA"/>
        </w:rPr>
      </w:pPr>
    </w:p>
    <w:tbl>
      <w:tblPr>
        <w:tblW w:w="14283" w:type="dxa"/>
        <w:shd w:val="clear" w:color="auto" w:fill="FFFFFF"/>
        <w:tblCellMar>
          <w:left w:w="0" w:type="dxa"/>
          <w:right w:w="0" w:type="dxa"/>
        </w:tblCellMar>
        <w:tblLook w:val="04A0" w:firstRow="1" w:lastRow="0" w:firstColumn="1" w:lastColumn="0" w:noHBand="0" w:noVBand="1"/>
      </w:tblPr>
      <w:tblGrid>
        <w:gridCol w:w="661"/>
        <w:gridCol w:w="4409"/>
        <w:gridCol w:w="6600"/>
        <w:gridCol w:w="2613"/>
      </w:tblGrid>
      <w:tr w:rsidR="00E04D17" w:rsidRPr="002E78CC" w:rsidTr="00E04D17">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E04D17" w:rsidRPr="00106194" w:rsidRDefault="00E04D17"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1.</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«За  живу планету!»</w:t>
            </w:r>
          </w:p>
          <w:p w:rsidR="00E04D17" w:rsidRPr="00E04D17" w:rsidRDefault="00E04D17" w:rsidP="00D51AB1">
            <w:pPr>
              <w:shd w:val="clear" w:color="auto" w:fill="FFFFFF"/>
              <w:jc w:val="center"/>
              <w:rPr>
                <w:rFonts w:ascii="Times New Roman" w:hAnsi="Times New Roman" w:cs="Times New Roman"/>
                <w:sz w:val="28"/>
                <w:szCs w:val="28"/>
                <w:u w:val="single"/>
                <w:lang w:val="uk-UA"/>
              </w:rPr>
            </w:pP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Виставка - заклик</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E04D17" w:rsidRPr="00E04D17" w:rsidRDefault="00E04D17"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Бібліотека – філія с. </w:t>
            </w:r>
            <w:r w:rsidR="00106194">
              <w:rPr>
                <w:rFonts w:ascii="Times New Roman" w:hAnsi="Times New Roman" w:cs="Times New Roman"/>
                <w:sz w:val="28"/>
                <w:szCs w:val="28"/>
                <w:lang w:val="uk-UA"/>
              </w:rPr>
              <w:t>Половинкине</w:t>
            </w:r>
          </w:p>
        </w:tc>
      </w:tr>
      <w:tr w:rsidR="00106194" w:rsidRPr="002E78CC" w:rsidTr="00E04D17">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106194" w:rsidRPr="00106194" w:rsidRDefault="00106194"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2.</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106194" w:rsidRPr="00E04D17" w:rsidRDefault="00106194"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«Чи будеш ти здоровим – залежить від тебе»</w:t>
            </w: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106194" w:rsidRPr="00E04D17" w:rsidRDefault="00106194"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Година повідомлень</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106194" w:rsidRDefault="00106194"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ЦРБ</w:t>
            </w:r>
          </w:p>
        </w:tc>
      </w:tr>
      <w:tr w:rsidR="00E04D17" w:rsidRPr="002E78CC" w:rsidTr="00E04D17">
        <w:tc>
          <w:tcPr>
            <w:tcW w:w="661" w:type="dxa"/>
            <w:tcBorders>
              <w:top w:val="single" w:sz="4" w:space="0" w:color="000000" w:themeColor="text1"/>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04D17" w:rsidRPr="00106194" w:rsidRDefault="00106194"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3.</w:t>
            </w:r>
          </w:p>
        </w:tc>
        <w:tc>
          <w:tcPr>
            <w:tcW w:w="4409" w:type="dxa"/>
            <w:tcBorders>
              <w:top w:val="single" w:sz="4" w:space="0" w:color="000000" w:themeColor="text1"/>
              <w:left w:val="nil"/>
              <w:bottom w:val="single" w:sz="8" w:space="0" w:color="auto"/>
              <w:right w:val="single" w:sz="8" w:space="0" w:color="auto"/>
            </w:tcBorders>
            <w:shd w:val="clear" w:color="auto" w:fill="FFFFFF" w:themeFill="background1"/>
            <w:tcMar>
              <w:top w:w="0" w:type="dxa"/>
              <w:left w:w="108" w:type="dxa"/>
              <w:bottom w:w="0" w:type="dxa"/>
              <w:right w:w="108" w:type="dxa"/>
            </w:tcMar>
          </w:tcPr>
          <w:p w:rsidR="00E04D17" w:rsidRPr="00E04D17" w:rsidRDefault="00E04D17" w:rsidP="00106194">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w:t>
            </w:r>
            <w:r w:rsidR="00106194">
              <w:rPr>
                <w:rFonts w:ascii="Times New Roman" w:hAnsi="Times New Roman" w:cs="Times New Roman"/>
                <w:sz w:val="28"/>
                <w:szCs w:val="28"/>
                <w:lang w:val="uk-UA"/>
              </w:rPr>
              <w:t>Екологія: тривоги та надії</w:t>
            </w:r>
            <w:r w:rsidRPr="00E04D17">
              <w:rPr>
                <w:rFonts w:ascii="Times New Roman" w:hAnsi="Times New Roman" w:cs="Times New Roman"/>
                <w:sz w:val="28"/>
                <w:szCs w:val="28"/>
                <w:lang w:val="uk-UA"/>
              </w:rPr>
              <w:t>»</w:t>
            </w:r>
          </w:p>
        </w:tc>
        <w:tc>
          <w:tcPr>
            <w:tcW w:w="6600" w:type="dxa"/>
            <w:tcBorders>
              <w:top w:val="single" w:sz="4" w:space="0" w:color="000000" w:themeColor="text1"/>
              <w:left w:val="nil"/>
              <w:bottom w:val="single" w:sz="8" w:space="0" w:color="auto"/>
              <w:right w:val="single" w:sz="4" w:space="0" w:color="auto"/>
            </w:tcBorders>
            <w:shd w:val="clear" w:color="auto" w:fill="FFFFFF"/>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Шок-виставка</w:t>
            </w:r>
          </w:p>
        </w:tc>
        <w:tc>
          <w:tcPr>
            <w:tcW w:w="2613" w:type="dxa"/>
            <w:tcBorders>
              <w:top w:val="single" w:sz="4" w:space="0" w:color="000000" w:themeColor="text1"/>
              <w:left w:val="single" w:sz="4" w:space="0" w:color="auto"/>
              <w:bottom w:val="single" w:sz="8" w:space="0" w:color="auto"/>
              <w:right w:val="single" w:sz="8" w:space="0" w:color="auto"/>
            </w:tcBorders>
            <w:shd w:val="clear" w:color="auto" w:fill="FFFFFF"/>
          </w:tcPr>
          <w:p w:rsidR="00E04D17" w:rsidRPr="00E04D17" w:rsidRDefault="00E04D17" w:rsidP="00E04D17">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ЦРБ</w:t>
            </w:r>
          </w:p>
        </w:tc>
      </w:tr>
      <w:tr w:rsidR="00E04D17" w:rsidRPr="00E04D17" w:rsidTr="00E04D17">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E04D17" w:rsidRPr="00106194" w:rsidRDefault="00106194"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4.</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 Перевірьте свою грамотність!»</w:t>
            </w: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Виставка - вікторина</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E04D17" w:rsidRPr="00E04D17" w:rsidRDefault="00106194" w:rsidP="00E04D17">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ЦРБ</w:t>
            </w:r>
          </w:p>
        </w:tc>
      </w:tr>
      <w:tr w:rsidR="00E04D17" w:rsidRPr="00E04D17" w:rsidTr="00E04D17">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E04D17" w:rsidRPr="00106194" w:rsidRDefault="00106194"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5.</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«Толерантність – шлях до згоди»</w:t>
            </w: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sidRPr="00E04D17">
              <w:rPr>
                <w:rFonts w:ascii="Times New Roman" w:hAnsi="Times New Roman" w:cs="Times New Roman"/>
                <w:sz w:val="28"/>
                <w:szCs w:val="28"/>
                <w:lang w:val="uk-UA"/>
              </w:rPr>
              <w:t>Година толерантності</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E04D17" w:rsidRPr="00E04D17" w:rsidRDefault="00E04D17"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Бібліотека – філія с. </w:t>
            </w:r>
            <w:r w:rsidR="00106194">
              <w:rPr>
                <w:rFonts w:ascii="Times New Roman" w:hAnsi="Times New Roman" w:cs="Times New Roman"/>
                <w:sz w:val="28"/>
                <w:szCs w:val="28"/>
                <w:lang w:val="uk-UA"/>
              </w:rPr>
              <w:t>Титарівка</w:t>
            </w:r>
          </w:p>
        </w:tc>
      </w:tr>
      <w:tr w:rsidR="00E04D17" w:rsidRPr="00E04D17" w:rsidTr="00F90F02">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E04D17" w:rsidRPr="00106194" w:rsidRDefault="00106194" w:rsidP="00D51AB1">
            <w:pPr>
              <w:shd w:val="clear" w:color="auto" w:fill="FFFFFF"/>
              <w:jc w:val="center"/>
              <w:rPr>
                <w:rFonts w:ascii="Times New Roman" w:hAnsi="Times New Roman" w:cs="Times New Roman"/>
                <w:sz w:val="28"/>
                <w:szCs w:val="28"/>
                <w:lang w:val="uk-UA"/>
              </w:rPr>
            </w:pPr>
            <w:r w:rsidRPr="00106194">
              <w:rPr>
                <w:rFonts w:ascii="Times New Roman" w:hAnsi="Times New Roman" w:cs="Times New Roman"/>
                <w:sz w:val="28"/>
                <w:szCs w:val="28"/>
                <w:lang w:val="uk-UA"/>
              </w:rPr>
              <w:t>6.</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F90F02">
              <w:rPr>
                <w:rFonts w:ascii="Times New Roman" w:hAnsi="Times New Roman" w:cs="Times New Roman"/>
                <w:sz w:val="28"/>
                <w:szCs w:val="28"/>
                <w:lang w:val="uk-UA"/>
              </w:rPr>
              <w:t>Відкрита долоня моєї землі</w:t>
            </w:r>
            <w:r>
              <w:rPr>
                <w:rFonts w:ascii="Times New Roman" w:hAnsi="Times New Roman" w:cs="Times New Roman"/>
                <w:sz w:val="28"/>
                <w:szCs w:val="28"/>
                <w:lang w:val="uk-UA"/>
              </w:rPr>
              <w:t>»</w:t>
            </w: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E04D17" w:rsidRPr="00E04D17" w:rsidRDefault="00E04D17"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Тематична виставка</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E04D17" w:rsidRPr="00E04D17" w:rsidRDefault="00F90F02"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Бібліотека – філія с. </w:t>
            </w:r>
            <w:r w:rsidR="00106194">
              <w:rPr>
                <w:rFonts w:ascii="Times New Roman" w:hAnsi="Times New Roman" w:cs="Times New Roman"/>
                <w:sz w:val="28"/>
                <w:szCs w:val="28"/>
                <w:lang w:val="uk-UA"/>
              </w:rPr>
              <w:t>Лиман</w:t>
            </w:r>
          </w:p>
        </w:tc>
      </w:tr>
      <w:tr w:rsidR="00F90F02" w:rsidRPr="00E04D17" w:rsidTr="00F90F02">
        <w:tc>
          <w:tcPr>
            <w:tcW w:w="661" w:type="dxa"/>
            <w:tcBorders>
              <w:top w:val="single" w:sz="4" w:space="0" w:color="000000" w:themeColor="text1"/>
              <w:left w:val="single" w:sz="8" w:space="0" w:color="auto"/>
              <w:bottom w:val="single" w:sz="4" w:space="0" w:color="000000" w:themeColor="text1"/>
              <w:right w:val="single" w:sz="8" w:space="0" w:color="auto"/>
            </w:tcBorders>
            <w:shd w:val="clear" w:color="auto" w:fill="FFFFFF"/>
            <w:tcMar>
              <w:top w:w="0" w:type="dxa"/>
              <w:left w:w="108" w:type="dxa"/>
              <w:bottom w:w="0" w:type="dxa"/>
              <w:right w:w="108" w:type="dxa"/>
            </w:tcMar>
          </w:tcPr>
          <w:p w:rsidR="00F90F02" w:rsidRDefault="00106194" w:rsidP="00D51AB1">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7.</w:t>
            </w:r>
          </w:p>
        </w:tc>
        <w:tc>
          <w:tcPr>
            <w:tcW w:w="4409" w:type="dxa"/>
            <w:tcBorders>
              <w:top w:val="single" w:sz="4" w:space="0" w:color="000000" w:themeColor="text1"/>
              <w:left w:val="nil"/>
              <w:bottom w:val="single" w:sz="4" w:space="0" w:color="000000" w:themeColor="text1"/>
              <w:right w:val="single" w:sz="8" w:space="0" w:color="auto"/>
            </w:tcBorders>
            <w:shd w:val="clear" w:color="auto" w:fill="FFFFFF" w:themeFill="background1"/>
            <w:tcMar>
              <w:top w:w="0" w:type="dxa"/>
              <w:left w:w="108" w:type="dxa"/>
              <w:bottom w:w="0" w:type="dxa"/>
              <w:right w:w="108" w:type="dxa"/>
            </w:tcMar>
          </w:tcPr>
          <w:p w:rsidR="00F90F02" w:rsidRDefault="00F90F02"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«Наскільки Ви толерантні»</w:t>
            </w:r>
          </w:p>
        </w:tc>
        <w:tc>
          <w:tcPr>
            <w:tcW w:w="6600" w:type="dxa"/>
            <w:tcBorders>
              <w:top w:val="single" w:sz="4" w:space="0" w:color="000000" w:themeColor="text1"/>
              <w:left w:val="nil"/>
              <w:bottom w:val="single" w:sz="4" w:space="0" w:color="000000" w:themeColor="text1"/>
              <w:right w:val="single" w:sz="4" w:space="0" w:color="auto"/>
            </w:tcBorders>
            <w:shd w:val="clear" w:color="auto" w:fill="FFFFFF"/>
            <w:tcMar>
              <w:top w:w="0" w:type="dxa"/>
              <w:left w:w="108" w:type="dxa"/>
              <w:bottom w:w="0" w:type="dxa"/>
              <w:right w:w="108" w:type="dxa"/>
            </w:tcMar>
          </w:tcPr>
          <w:p w:rsidR="00F90F02" w:rsidRDefault="00F90F02"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Анкетування</w:t>
            </w:r>
          </w:p>
        </w:tc>
        <w:tc>
          <w:tcPr>
            <w:tcW w:w="2613" w:type="dxa"/>
            <w:tcBorders>
              <w:top w:val="single" w:sz="4" w:space="0" w:color="000000" w:themeColor="text1"/>
              <w:left w:val="single" w:sz="4" w:space="0" w:color="auto"/>
              <w:bottom w:val="single" w:sz="4" w:space="0" w:color="000000" w:themeColor="text1"/>
              <w:right w:val="single" w:sz="8" w:space="0" w:color="auto"/>
            </w:tcBorders>
            <w:shd w:val="clear" w:color="auto" w:fill="FFFFFF"/>
          </w:tcPr>
          <w:p w:rsidR="00F90F02" w:rsidRDefault="00106194"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Бібліотека – філія с. Курячівка </w:t>
            </w:r>
          </w:p>
        </w:tc>
      </w:tr>
      <w:tr w:rsidR="00F90F02" w:rsidRPr="00E04D17" w:rsidTr="00E04D17">
        <w:tc>
          <w:tcPr>
            <w:tcW w:w="661" w:type="dxa"/>
            <w:tcBorders>
              <w:top w:val="single" w:sz="4" w:space="0" w:color="000000" w:themeColor="text1"/>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F90F02" w:rsidRDefault="00106194" w:rsidP="00D51AB1">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8.</w:t>
            </w:r>
          </w:p>
        </w:tc>
        <w:tc>
          <w:tcPr>
            <w:tcW w:w="4409" w:type="dxa"/>
            <w:tcBorders>
              <w:top w:val="single" w:sz="4" w:space="0" w:color="000000" w:themeColor="text1"/>
              <w:left w:val="nil"/>
              <w:bottom w:val="single" w:sz="8" w:space="0" w:color="auto"/>
              <w:right w:val="single" w:sz="8" w:space="0" w:color="auto"/>
            </w:tcBorders>
            <w:shd w:val="clear" w:color="auto" w:fill="FFFFFF" w:themeFill="background1"/>
            <w:tcMar>
              <w:top w:w="0" w:type="dxa"/>
              <w:left w:w="108" w:type="dxa"/>
              <w:bottom w:w="0" w:type="dxa"/>
              <w:right w:w="108" w:type="dxa"/>
            </w:tcMar>
          </w:tcPr>
          <w:p w:rsidR="00F90F02" w:rsidRDefault="00F90F02"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«Словники твої помічники»</w:t>
            </w:r>
          </w:p>
        </w:tc>
        <w:tc>
          <w:tcPr>
            <w:tcW w:w="6600" w:type="dxa"/>
            <w:tcBorders>
              <w:top w:val="single" w:sz="4" w:space="0" w:color="000000" w:themeColor="text1"/>
              <w:left w:val="nil"/>
              <w:bottom w:val="single" w:sz="8" w:space="0" w:color="auto"/>
              <w:right w:val="single" w:sz="4" w:space="0" w:color="auto"/>
            </w:tcBorders>
            <w:shd w:val="clear" w:color="auto" w:fill="FFFFFF"/>
            <w:tcMar>
              <w:top w:w="0" w:type="dxa"/>
              <w:left w:w="108" w:type="dxa"/>
              <w:bottom w:w="0" w:type="dxa"/>
              <w:right w:w="108" w:type="dxa"/>
            </w:tcMar>
          </w:tcPr>
          <w:p w:rsidR="00F90F02" w:rsidRDefault="00F90F02" w:rsidP="00D51AB1">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Книжкова викладка</w:t>
            </w:r>
          </w:p>
        </w:tc>
        <w:tc>
          <w:tcPr>
            <w:tcW w:w="2613" w:type="dxa"/>
            <w:tcBorders>
              <w:top w:val="single" w:sz="4" w:space="0" w:color="000000" w:themeColor="text1"/>
              <w:left w:val="single" w:sz="4" w:space="0" w:color="auto"/>
              <w:bottom w:val="single" w:sz="8" w:space="0" w:color="auto"/>
              <w:right w:val="single" w:sz="8" w:space="0" w:color="auto"/>
            </w:tcBorders>
            <w:shd w:val="clear" w:color="auto" w:fill="FFFFFF"/>
          </w:tcPr>
          <w:p w:rsidR="00F90F02" w:rsidRDefault="00106194" w:rsidP="00106194">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Бібліотека – філія с. Проїждже</w:t>
            </w:r>
          </w:p>
        </w:tc>
      </w:tr>
    </w:tbl>
    <w:p w:rsidR="00AE38E5" w:rsidRPr="002E78CC" w:rsidRDefault="00AE38E5" w:rsidP="00765935">
      <w:pPr>
        <w:shd w:val="clear" w:color="auto" w:fill="FFFFFF"/>
        <w:jc w:val="center"/>
        <w:rPr>
          <w:rFonts w:ascii="Times New Roman" w:hAnsi="Times New Roman" w:cs="Times New Roman"/>
          <w:b/>
          <w:sz w:val="28"/>
          <w:szCs w:val="28"/>
          <w:lang w:val="uk-UA"/>
        </w:rPr>
      </w:pPr>
    </w:p>
    <w:p w:rsidR="00896468" w:rsidRPr="002E78CC" w:rsidRDefault="00896468" w:rsidP="00DF71C0">
      <w:pPr>
        <w:shd w:val="clear" w:color="auto" w:fill="FFFFFF"/>
        <w:spacing w:after="0" w:line="240" w:lineRule="auto"/>
        <w:rPr>
          <w:rFonts w:ascii="Times New Roman" w:hAnsi="Times New Roman" w:cs="Times New Roman"/>
          <w:sz w:val="28"/>
          <w:szCs w:val="28"/>
          <w:lang w:val="uk-UA"/>
        </w:rPr>
      </w:pPr>
    </w:p>
    <w:p w:rsidR="00DE7F39" w:rsidRDefault="00DE7F39" w:rsidP="00AC553D">
      <w:pPr>
        <w:shd w:val="clear" w:color="auto" w:fill="FFFFFF"/>
        <w:spacing w:after="0" w:line="240" w:lineRule="auto"/>
        <w:jc w:val="center"/>
        <w:rPr>
          <w:rFonts w:ascii="Times New Roman" w:hAnsi="Times New Roman" w:cs="Times New Roman"/>
          <w:b/>
          <w:sz w:val="28"/>
          <w:szCs w:val="28"/>
          <w:lang w:val="uk-UA"/>
        </w:rPr>
      </w:pPr>
    </w:p>
    <w:p w:rsidR="00AC553D" w:rsidRPr="00D5103C" w:rsidRDefault="00D5103C" w:rsidP="00AC553D">
      <w:pPr>
        <w:shd w:val="clear" w:color="auto" w:fill="FFFFFF"/>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uk-UA"/>
        </w:rPr>
        <w:t xml:space="preserve">РОЗДІЛ </w:t>
      </w:r>
      <w:r>
        <w:rPr>
          <w:rFonts w:ascii="Times New Roman" w:hAnsi="Times New Roman" w:cs="Times New Roman"/>
          <w:b/>
          <w:sz w:val="28"/>
          <w:szCs w:val="28"/>
          <w:lang w:val="en-US"/>
        </w:rPr>
        <w:t>VI.</w:t>
      </w:r>
    </w:p>
    <w:p w:rsidR="00AC553D" w:rsidRPr="002E78CC" w:rsidRDefault="00654FEF" w:rsidP="00AC553D">
      <w:pPr>
        <w:shd w:val="clear" w:color="auto" w:fill="FFFFFF"/>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Участь бібілотек району в заходах</w:t>
      </w:r>
      <w:r w:rsidR="005C083A">
        <w:rPr>
          <w:rFonts w:ascii="Times New Roman" w:hAnsi="Times New Roman" w:cs="Times New Roman"/>
          <w:b/>
          <w:sz w:val="28"/>
          <w:szCs w:val="28"/>
          <w:lang w:val="uk-UA"/>
        </w:rPr>
        <w:t xml:space="preserve"> </w:t>
      </w:r>
      <w:r w:rsidR="000822F2">
        <w:rPr>
          <w:rFonts w:ascii="Times New Roman" w:hAnsi="Times New Roman" w:cs="Times New Roman"/>
          <w:b/>
          <w:sz w:val="28"/>
          <w:szCs w:val="28"/>
          <w:lang w:val="uk-UA"/>
        </w:rPr>
        <w:t xml:space="preserve">які планує провести  </w:t>
      </w:r>
      <w:r w:rsidR="005C083A">
        <w:rPr>
          <w:rFonts w:ascii="Times New Roman" w:hAnsi="Times New Roman" w:cs="Times New Roman"/>
          <w:b/>
          <w:sz w:val="28"/>
          <w:szCs w:val="28"/>
          <w:lang w:val="uk-UA"/>
        </w:rPr>
        <w:t>ЛОУНБ</w:t>
      </w:r>
      <w:r w:rsidR="000822F2">
        <w:rPr>
          <w:rFonts w:ascii="Times New Roman" w:hAnsi="Times New Roman" w:cs="Times New Roman"/>
          <w:b/>
          <w:sz w:val="28"/>
          <w:szCs w:val="28"/>
          <w:lang w:val="uk-UA"/>
        </w:rPr>
        <w:t xml:space="preserve"> (Луганська обласна універсальна наукова бібліотека)</w:t>
      </w:r>
      <w:r>
        <w:rPr>
          <w:rFonts w:ascii="Times New Roman" w:hAnsi="Times New Roman" w:cs="Times New Roman"/>
          <w:b/>
          <w:sz w:val="28"/>
          <w:szCs w:val="28"/>
          <w:lang w:val="uk-UA"/>
        </w:rPr>
        <w:t>.</w:t>
      </w:r>
    </w:p>
    <w:p w:rsidR="00AC553D" w:rsidRPr="002E78CC" w:rsidRDefault="00AC553D" w:rsidP="00AC553D">
      <w:pPr>
        <w:shd w:val="clear" w:color="auto" w:fill="FFFFFF"/>
        <w:spacing w:after="0" w:line="240" w:lineRule="auto"/>
        <w:jc w:val="center"/>
        <w:rPr>
          <w:rFonts w:ascii="Times New Roman" w:hAnsi="Times New Roman" w:cs="Times New Roman"/>
          <w:b/>
          <w:sz w:val="28"/>
          <w:szCs w:val="28"/>
          <w:lang w:val="uk-UA"/>
        </w:rPr>
      </w:pPr>
    </w:p>
    <w:tbl>
      <w:tblPr>
        <w:tblStyle w:val="ad"/>
        <w:tblW w:w="14283" w:type="dxa"/>
        <w:tblLook w:val="04A0" w:firstRow="1" w:lastRow="0" w:firstColumn="1" w:lastColumn="0" w:noHBand="0" w:noVBand="1"/>
      </w:tblPr>
      <w:tblGrid>
        <w:gridCol w:w="5496"/>
        <w:gridCol w:w="2688"/>
        <w:gridCol w:w="6099"/>
      </w:tblGrid>
      <w:tr w:rsidR="00654FEF" w:rsidTr="00654FEF">
        <w:tc>
          <w:tcPr>
            <w:tcW w:w="5496" w:type="dxa"/>
            <w:vAlign w:val="bottom"/>
          </w:tcPr>
          <w:p w:rsidR="00654FEF" w:rsidRDefault="00654FEF" w:rsidP="00654FEF">
            <w:pPr>
              <w:jc w:val="center"/>
              <w:rPr>
                <w:rFonts w:ascii="Times New Roman" w:hAnsi="Times New Roman" w:cs="Times New Roman"/>
                <w:b/>
                <w:sz w:val="28"/>
                <w:szCs w:val="28"/>
              </w:rPr>
            </w:pPr>
          </w:p>
          <w:p w:rsidR="00654FEF" w:rsidRDefault="00654FEF" w:rsidP="00654FEF">
            <w:pPr>
              <w:jc w:val="center"/>
              <w:rPr>
                <w:rFonts w:ascii="Times New Roman" w:hAnsi="Times New Roman" w:cs="Times New Roman"/>
                <w:b/>
                <w:sz w:val="28"/>
                <w:szCs w:val="28"/>
              </w:rPr>
            </w:pPr>
            <w:r w:rsidRPr="00A43FEF">
              <w:rPr>
                <w:rFonts w:ascii="Times New Roman" w:hAnsi="Times New Roman" w:cs="Times New Roman"/>
                <w:b/>
                <w:sz w:val="28"/>
                <w:szCs w:val="28"/>
              </w:rPr>
              <w:t>Навчання бібліотечних фахівців області в межах роботи РТЦ ЛОУНБ</w:t>
            </w:r>
          </w:p>
          <w:p w:rsidR="00654FEF" w:rsidRPr="00A43FEF" w:rsidRDefault="00654FEF" w:rsidP="00654FEF">
            <w:pPr>
              <w:jc w:val="center"/>
              <w:rPr>
                <w:rFonts w:ascii="Times New Roman" w:hAnsi="Times New Roman" w:cs="Times New Roman"/>
                <w:b/>
                <w:sz w:val="28"/>
                <w:szCs w:val="28"/>
              </w:rPr>
            </w:pPr>
          </w:p>
          <w:p w:rsidR="00654FEF" w:rsidRPr="00AD18D7" w:rsidRDefault="00654FEF" w:rsidP="00654FEF">
            <w:pPr>
              <w:jc w:val="center"/>
              <w:rPr>
                <w:rFonts w:ascii="Times New Roman" w:hAnsi="Times New Roman" w:cs="Times New Roman"/>
                <w:sz w:val="28"/>
                <w:szCs w:val="28"/>
              </w:rPr>
            </w:pPr>
          </w:p>
        </w:tc>
        <w:tc>
          <w:tcPr>
            <w:tcW w:w="2688" w:type="dxa"/>
            <w:vAlign w:val="bottom"/>
          </w:tcPr>
          <w:p w:rsidR="00654FEF" w:rsidRDefault="00654FEF" w:rsidP="00654FEF">
            <w:pPr>
              <w:jc w:val="center"/>
              <w:rPr>
                <w:rFonts w:ascii="Times New Roman" w:hAnsi="Times New Roman" w:cs="Times New Roman"/>
                <w:sz w:val="28"/>
                <w:szCs w:val="28"/>
              </w:rPr>
            </w:pPr>
            <w:r w:rsidRPr="00F84EDE">
              <w:rPr>
                <w:rFonts w:ascii="Times New Roman" w:hAnsi="Times New Roman" w:cs="Times New Roman"/>
                <w:sz w:val="28"/>
                <w:szCs w:val="28"/>
              </w:rPr>
              <w:t>Безперервна бібліотечна освіта</w:t>
            </w:r>
          </w:p>
          <w:p w:rsidR="00654FEF" w:rsidRPr="00F84EDE" w:rsidRDefault="00654FEF" w:rsidP="00654FEF">
            <w:pPr>
              <w:jc w:val="center"/>
              <w:rPr>
                <w:rFonts w:ascii="Times New Roman" w:hAnsi="Times New Roman" w:cs="Times New Roman"/>
                <w:sz w:val="28"/>
                <w:szCs w:val="28"/>
              </w:rPr>
            </w:pPr>
          </w:p>
          <w:p w:rsidR="00654FEF" w:rsidRPr="00AD18D7" w:rsidRDefault="00654FEF" w:rsidP="00654FEF">
            <w:pPr>
              <w:jc w:val="center"/>
              <w:rPr>
                <w:rFonts w:ascii="Times New Roman" w:hAnsi="Times New Roman" w:cs="Times New Roman"/>
                <w:sz w:val="28"/>
                <w:szCs w:val="28"/>
              </w:rPr>
            </w:pPr>
          </w:p>
        </w:tc>
        <w:tc>
          <w:tcPr>
            <w:tcW w:w="6099" w:type="dxa"/>
            <w:vAlign w:val="bottom"/>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w:t>
            </w:r>
            <w:r w:rsidRPr="00934EAE">
              <w:rPr>
                <w:rFonts w:ascii="Times New Roman" w:hAnsi="Times New Roman" w:cs="Times New Roman"/>
                <w:sz w:val="28"/>
                <w:szCs w:val="28"/>
              </w:rPr>
              <w:t>ренінги</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практикуми</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моніторинги</w:t>
            </w:r>
          </w:p>
          <w:p w:rsidR="00654FEF" w:rsidRDefault="00654FEF" w:rsidP="00654FEF">
            <w:pPr>
              <w:jc w:val="center"/>
              <w:rPr>
                <w:rFonts w:ascii="Times New Roman" w:hAnsi="Times New Roman" w:cs="Times New Roman"/>
                <w:sz w:val="28"/>
                <w:szCs w:val="28"/>
              </w:rPr>
            </w:pPr>
          </w:p>
          <w:p w:rsidR="00654FEF" w:rsidRPr="00AD18D7" w:rsidRDefault="00654FEF" w:rsidP="00654FEF">
            <w:pPr>
              <w:jc w:val="center"/>
              <w:rPr>
                <w:rFonts w:ascii="Times New Roman" w:hAnsi="Times New Roman" w:cs="Times New Roman"/>
                <w:sz w:val="28"/>
                <w:szCs w:val="28"/>
              </w:rPr>
            </w:pPr>
          </w:p>
        </w:tc>
      </w:tr>
      <w:tr w:rsidR="00654FEF" w:rsidTr="00654FEF">
        <w:tc>
          <w:tcPr>
            <w:tcW w:w="5496" w:type="dxa"/>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w:t>
            </w:r>
            <w:r w:rsidRPr="00FE14D9">
              <w:rPr>
                <w:rFonts w:ascii="Times New Roman" w:hAnsi="Times New Roman" w:cs="Times New Roman"/>
                <w:b/>
                <w:sz w:val="28"/>
                <w:szCs w:val="28"/>
              </w:rPr>
              <w:t xml:space="preserve">Непотрібний </w:t>
            </w:r>
            <w:r w:rsidRPr="00FE14D9">
              <w:rPr>
                <w:rFonts w:ascii="Times New Roman" w:hAnsi="Times New Roman" w:cs="Times New Roman"/>
                <w:b/>
                <w:sz w:val="28"/>
                <w:szCs w:val="28"/>
                <w:lang w:val="en-US"/>
              </w:rPr>
              <w:t>HTML</w:t>
            </w:r>
            <w:r>
              <w:rPr>
                <w:rFonts w:ascii="Times New Roman" w:hAnsi="Times New Roman" w:cs="Times New Roman"/>
                <w:sz w:val="28"/>
                <w:szCs w:val="28"/>
              </w:rPr>
              <w:t>»: створення сайтів та блогів</w:t>
            </w:r>
          </w:p>
          <w:p w:rsidR="00654FEF" w:rsidRPr="006C2A24" w:rsidRDefault="00654FEF" w:rsidP="00654FEF">
            <w:pPr>
              <w:jc w:val="center"/>
              <w:rPr>
                <w:rFonts w:ascii="Times New Roman" w:hAnsi="Times New Roman" w:cs="Times New Roman"/>
                <w:sz w:val="28"/>
                <w:szCs w:val="28"/>
              </w:rPr>
            </w:pPr>
          </w:p>
        </w:tc>
        <w:tc>
          <w:tcPr>
            <w:tcW w:w="2688" w:type="dxa"/>
          </w:tcPr>
          <w:p w:rsidR="00654FEF" w:rsidRDefault="00654FEF" w:rsidP="00654FEF">
            <w:pPr>
              <w:jc w:val="center"/>
              <w:rPr>
                <w:rFonts w:ascii="Times New Roman" w:hAnsi="Times New Roman" w:cs="Times New Roman"/>
                <w:sz w:val="28"/>
                <w:szCs w:val="28"/>
              </w:rPr>
            </w:pPr>
          </w:p>
        </w:tc>
        <w:tc>
          <w:tcPr>
            <w:tcW w:w="6099" w:type="dxa"/>
          </w:tcPr>
          <w:p w:rsidR="00654FEF" w:rsidRPr="001A3133"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тренінги</w:t>
            </w:r>
          </w:p>
        </w:tc>
      </w:tr>
      <w:tr w:rsidR="00654FEF" w:rsidRPr="00A8567F" w:rsidTr="00654FEF">
        <w:tc>
          <w:tcPr>
            <w:tcW w:w="5496" w:type="dxa"/>
            <w:tcBorders>
              <w:top w:val="single" w:sz="4" w:space="0" w:color="000000"/>
              <w:left w:val="single" w:sz="4" w:space="0" w:color="000000"/>
              <w:bottom w:val="single" w:sz="4" w:space="0" w:color="000000"/>
              <w:right w:val="single" w:sz="4" w:space="0" w:color="000000"/>
            </w:tcBorders>
          </w:tcPr>
          <w:p w:rsidR="00654FEF" w:rsidRPr="005529FE" w:rsidRDefault="00654FEF" w:rsidP="00654FEF">
            <w:pPr>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Pr="00FE14D9">
              <w:rPr>
                <w:rFonts w:ascii="Times New Roman" w:hAnsi="Times New Roman" w:cs="Times New Roman"/>
                <w:b/>
                <w:sz w:val="28"/>
                <w:szCs w:val="28"/>
              </w:rPr>
              <w:t>Бібліотечні фонди. Шлях книги в бібліотеці</w:t>
            </w:r>
            <w:r w:rsidRPr="00150EC6">
              <w:rPr>
                <w:rFonts w:ascii="Times New Roman" w:hAnsi="Times New Roman" w:cs="Times New Roman"/>
                <w:sz w:val="28"/>
                <w:szCs w:val="28"/>
              </w:rPr>
              <w:t>»</w:t>
            </w:r>
            <w:r>
              <w:rPr>
                <w:rFonts w:ascii="Times New Roman" w:hAnsi="Times New Roman" w:cs="Times New Roman"/>
                <w:sz w:val="28"/>
                <w:szCs w:val="28"/>
              </w:rPr>
              <w:t xml:space="preserve">: навчання </w:t>
            </w:r>
            <w:r w:rsidRPr="00150EC6">
              <w:rPr>
                <w:rFonts w:ascii="Times New Roman" w:hAnsi="Times New Roman" w:cs="Times New Roman"/>
                <w:sz w:val="28"/>
                <w:szCs w:val="28"/>
              </w:rPr>
              <w:t>для бібліотек ОТГ (</w:t>
            </w:r>
            <w:r w:rsidRPr="00150EC6">
              <w:rPr>
                <w:rFonts w:ascii="Times New Roman" w:eastAsia="Times New Roman" w:hAnsi="Times New Roman" w:cs="Times New Roman"/>
                <w:sz w:val="28"/>
                <w:szCs w:val="28"/>
                <w:lang w:eastAsia="ru-RU"/>
              </w:rPr>
              <w:t>Станично-Луганського р-ну, Новопсковського р-ну, Старобільського р-ну</w:t>
            </w:r>
            <w:r>
              <w:rPr>
                <w:rFonts w:ascii="Times New Roman" w:eastAsia="Times New Roman" w:hAnsi="Times New Roman" w:cs="Times New Roman"/>
                <w:sz w:val="28"/>
                <w:szCs w:val="28"/>
                <w:lang w:eastAsia="ru-RU"/>
              </w:rPr>
              <w:t>)</w:t>
            </w:r>
          </w:p>
          <w:p w:rsidR="00654FEF" w:rsidRPr="00150EC6" w:rsidRDefault="00654FEF" w:rsidP="00654FEF">
            <w:pPr>
              <w:jc w:val="center"/>
              <w:rPr>
                <w:rFonts w:ascii="Times New Roman" w:eastAsia="Times New Roman" w:hAnsi="Times New Roman" w:cs="Times New Roman"/>
                <w:sz w:val="28"/>
                <w:szCs w:val="28"/>
                <w:lang w:eastAsia="ru-RU"/>
              </w:rPr>
            </w:pPr>
          </w:p>
        </w:tc>
        <w:tc>
          <w:tcPr>
            <w:tcW w:w="2688" w:type="dxa"/>
            <w:tcBorders>
              <w:top w:val="single" w:sz="4" w:space="0" w:color="000000"/>
              <w:left w:val="single" w:sz="4" w:space="0" w:color="000000"/>
              <w:bottom w:val="single" w:sz="4" w:space="0" w:color="000000"/>
              <w:right w:val="single" w:sz="4" w:space="0" w:color="000000"/>
            </w:tcBorders>
          </w:tcPr>
          <w:p w:rsidR="00654FEF" w:rsidRPr="00A55D63" w:rsidRDefault="00654FEF" w:rsidP="00654FEF">
            <w:pPr>
              <w:jc w:val="center"/>
              <w:rPr>
                <w:rFonts w:ascii="Times New Roman" w:eastAsia="Times New Roman" w:hAnsi="Times New Roman" w:cs="Times New Roman"/>
                <w:lang w:eastAsia="ru-RU"/>
              </w:rPr>
            </w:pPr>
          </w:p>
        </w:tc>
        <w:tc>
          <w:tcPr>
            <w:tcW w:w="6099" w:type="dxa"/>
            <w:tcBorders>
              <w:top w:val="single" w:sz="4" w:space="0" w:color="000000"/>
              <w:left w:val="single" w:sz="4" w:space="0" w:color="000000"/>
              <w:bottom w:val="single" w:sz="4" w:space="0" w:color="000000"/>
              <w:right w:val="single" w:sz="4" w:space="0" w:color="000000"/>
            </w:tcBorders>
          </w:tcPr>
          <w:p w:rsidR="00654FEF" w:rsidRPr="00A8567F" w:rsidRDefault="00654FEF" w:rsidP="00654F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практикум</w:t>
            </w:r>
          </w:p>
        </w:tc>
      </w:tr>
      <w:tr w:rsidR="00654FEF" w:rsidRPr="00A8567F" w:rsidTr="00654FEF">
        <w:tc>
          <w:tcPr>
            <w:tcW w:w="5496" w:type="dxa"/>
            <w:tcBorders>
              <w:top w:val="single" w:sz="4" w:space="0" w:color="000000"/>
              <w:left w:val="single" w:sz="4" w:space="0" w:color="000000"/>
              <w:bottom w:val="single" w:sz="4" w:space="0" w:color="000000"/>
              <w:right w:val="single" w:sz="4" w:space="0" w:color="000000"/>
            </w:tcBorders>
          </w:tcPr>
          <w:p w:rsidR="00654FEF" w:rsidRDefault="00654FEF" w:rsidP="00654FEF">
            <w:pPr>
              <w:jc w:val="center"/>
              <w:rPr>
                <w:rFonts w:ascii="Times New Roman" w:eastAsia="Times New Roman" w:hAnsi="Times New Roman" w:cs="Times New Roman"/>
                <w:sz w:val="28"/>
                <w:szCs w:val="28"/>
                <w:lang w:eastAsia="ru-RU"/>
              </w:rPr>
            </w:pPr>
            <w:r w:rsidRPr="00F53AC8">
              <w:rPr>
                <w:rFonts w:ascii="Times New Roman" w:eastAsia="Times New Roman" w:hAnsi="Times New Roman" w:cs="Times New Roman"/>
                <w:b/>
                <w:sz w:val="28"/>
                <w:szCs w:val="28"/>
                <w:lang w:eastAsia="ru-RU"/>
              </w:rPr>
              <w:t>«Каталогізація інтернет-ресурсів</w:t>
            </w:r>
            <w:proofErr w:type="gramStart"/>
            <w:r w:rsidRPr="00F53AC8">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F53AC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навчання</w:t>
            </w:r>
            <w:proofErr w:type="gramEnd"/>
            <w:r>
              <w:rPr>
                <w:rFonts w:ascii="Times New Roman" w:eastAsia="Times New Roman" w:hAnsi="Times New Roman" w:cs="Times New Roman"/>
                <w:sz w:val="28"/>
                <w:szCs w:val="28"/>
                <w:lang w:eastAsia="ru-RU"/>
              </w:rPr>
              <w:t xml:space="preserve"> </w:t>
            </w:r>
            <w:r w:rsidRPr="00F53AC8">
              <w:rPr>
                <w:rFonts w:ascii="Times New Roman" w:eastAsia="Times New Roman" w:hAnsi="Times New Roman" w:cs="Times New Roman"/>
                <w:sz w:val="28"/>
                <w:szCs w:val="28"/>
                <w:lang w:eastAsia="ru-RU"/>
              </w:rPr>
              <w:t>для</w:t>
            </w:r>
            <w:r w:rsidRPr="00150EC6">
              <w:rPr>
                <w:rFonts w:ascii="Times New Roman" w:eastAsia="Times New Roman" w:hAnsi="Times New Roman" w:cs="Times New Roman"/>
                <w:sz w:val="28"/>
                <w:szCs w:val="28"/>
                <w:lang w:eastAsia="ru-RU"/>
              </w:rPr>
              <w:t xml:space="preserve"> спеціалістів відділів комплектування та каталогізаціїї</w:t>
            </w:r>
          </w:p>
          <w:p w:rsidR="00654FEF" w:rsidRPr="00150EC6" w:rsidRDefault="00654FEF" w:rsidP="00654FEF">
            <w:pPr>
              <w:jc w:val="center"/>
              <w:rPr>
                <w:rFonts w:ascii="Times New Roman" w:eastAsia="Times New Roman" w:hAnsi="Times New Roman" w:cs="Times New Roman"/>
                <w:sz w:val="28"/>
                <w:szCs w:val="28"/>
                <w:lang w:eastAsia="ru-RU"/>
              </w:rPr>
            </w:pPr>
          </w:p>
        </w:tc>
        <w:tc>
          <w:tcPr>
            <w:tcW w:w="2688" w:type="dxa"/>
            <w:tcBorders>
              <w:top w:val="single" w:sz="4" w:space="0" w:color="000000"/>
              <w:left w:val="single" w:sz="4" w:space="0" w:color="000000"/>
              <w:bottom w:val="single" w:sz="4" w:space="0" w:color="000000"/>
              <w:right w:val="single" w:sz="4" w:space="0" w:color="000000"/>
            </w:tcBorders>
          </w:tcPr>
          <w:p w:rsidR="00654FEF" w:rsidRPr="00A55D63" w:rsidRDefault="00654FEF" w:rsidP="00654FEF">
            <w:pPr>
              <w:jc w:val="center"/>
              <w:rPr>
                <w:rFonts w:ascii="Times New Roman" w:eastAsia="Times New Roman" w:hAnsi="Times New Roman" w:cs="Times New Roman"/>
                <w:lang w:eastAsia="ru-RU"/>
              </w:rPr>
            </w:pPr>
          </w:p>
        </w:tc>
        <w:tc>
          <w:tcPr>
            <w:tcW w:w="6099" w:type="dxa"/>
            <w:tcBorders>
              <w:top w:val="single" w:sz="4" w:space="0" w:color="000000"/>
              <w:left w:val="single" w:sz="4" w:space="0" w:color="000000"/>
              <w:bottom w:val="single" w:sz="4" w:space="0" w:color="000000"/>
              <w:right w:val="single" w:sz="4" w:space="0" w:color="000000"/>
            </w:tcBorders>
          </w:tcPr>
          <w:p w:rsidR="00654FEF" w:rsidRPr="00F05A71" w:rsidRDefault="00654FEF" w:rsidP="00654F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тренінг</w:t>
            </w:r>
          </w:p>
        </w:tc>
      </w:tr>
      <w:tr w:rsidR="00654FEF" w:rsidRPr="00A8567F" w:rsidTr="00654FEF">
        <w:tc>
          <w:tcPr>
            <w:tcW w:w="5496" w:type="dxa"/>
            <w:tcBorders>
              <w:top w:val="single" w:sz="4" w:space="0" w:color="000000"/>
              <w:left w:val="single" w:sz="4" w:space="0" w:color="000000"/>
              <w:bottom w:val="single" w:sz="4" w:space="0" w:color="000000"/>
              <w:right w:val="single" w:sz="4" w:space="0" w:color="000000"/>
            </w:tcBorders>
          </w:tcPr>
          <w:p w:rsidR="00654FEF" w:rsidRDefault="00654FEF" w:rsidP="00654FEF">
            <w:pPr>
              <w:jc w:val="center"/>
              <w:rPr>
                <w:rFonts w:ascii="Times New Roman" w:eastAsia="Times New Roman" w:hAnsi="Times New Roman" w:cs="Times New Roman"/>
                <w:sz w:val="28"/>
                <w:szCs w:val="28"/>
                <w:lang w:eastAsia="ru-RU"/>
              </w:rPr>
            </w:pPr>
            <w:r w:rsidRPr="00150EC6">
              <w:rPr>
                <w:rFonts w:ascii="Times New Roman" w:eastAsia="Times New Roman" w:hAnsi="Times New Roman" w:cs="Times New Roman"/>
                <w:sz w:val="28"/>
                <w:szCs w:val="28"/>
                <w:lang w:eastAsia="ru-RU"/>
              </w:rPr>
              <w:t>«</w:t>
            </w:r>
            <w:r w:rsidRPr="00F53AC8">
              <w:rPr>
                <w:rFonts w:ascii="Times New Roman" w:eastAsia="Times New Roman" w:hAnsi="Times New Roman" w:cs="Times New Roman"/>
                <w:b/>
                <w:sz w:val="28"/>
                <w:szCs w:val="28"/>
                <w:lang w:eastAsia="ru-RU"/>
              </w:rPr>
              <w:t>Розподіл книги за державною програмою поповнення бібліотечних фондів 2019 р</w:t>
            </w:r>
            <w:r w:rsidRPr="00150EC6">
              <w:rPr>
                <w:rFonts w:ascii="Times New Roman" w:eastAsia="Times New Roman" w:hAnsi="Times New Roman" w:cs="Times New Roman"/>
                <w:sz w:val="28"/>
                <w:szCs w:val="28"/>
                <w:lang w:eastAsia="ru-RU"/>
              </w:rPr>
              <w:t>.»</w:t>
            </w:r>
          </w:p>
          <w:p w:rsidR="00654FEF" w:rsidRPr="00150EC6" w:rsidRDefault="00654FEF" w:rsidP="00654FEF">
            <w:pPr>
              <w:jc w:val="center"/>
              <w:rPr>
                <w:rFonts w:ascii="Times New Roman" w:eastAsia="Times New Roman" w:hAnsi="Times New Roman" w:cs="Times New Roman"/>
                <w:sz w:val="28"/>
                <w:szCs w:val="28"/>
                <w:lang w:eastAsia="ru-RU"/>
              </w:rPr>
            </w:pPr>
          </w:p>
        </w:tc>
        <w:tc>
          <w:tcPr>
            <w:tcW w:w="2688" w:type="dxa"/>
            <w:tcBorders>
              <w:top w:val="single" w:sz="4" w:space="0" w:color="000000"/>
              <w:left w:val="single" w:sz="4" w:space="0" w:color="000000"/>
              <w:bottom w:val="single" w:sz="4" w:space="0" w:color="000000"/>
              <w:right w:val="single" w:sz="4" w:space="0" w:color="000000"/>
            </w:tcBorders>
          </w:tcPr>
          <w:p w:rsidR="00654FEF" w:rsidRPr="00A55D63" w:rsidRDefault="00654FEF" w:rsidP="00654FEF">
            <w:pPr>
              <w:jc w:val="center"/>
              <w:rPr>
                <w:rFonts w:ascii="Times New Roman" w:eastAsia="Times New Roman" w:hAnsi="Times New Roman" w:cs="Times New Roman"/>
                <w:lang w:eastAsia="ru-RU"/>
              </w:rPr>
            </w:pPr>
          </w:p>
        </w:tc>
        <w:tc>
          <w:tcPr>
            <w:tcW w:w="6099" w:type="dxa"/>
            <w:tcBorders>
              <w:top w:val="single" w:sz="4" w:space="0" w:color="000000"/>
              <w:left w:val="single" w:sz="4" w:space="0" w:color="000000"/>
              <w:bottom w:val="single" w:sz="4" w:space="0" w:color="000000"/>
              <w:right w:val="single" w:sz="4" w:space="0" w:color="000000"/>
            </w:tcBorders>
          </w:tcPr>
          <w:p w:rsidR="00654FEF" w:rsidRPr="00F05A71" w:rsidRDefault="00654FEF" w:rsidP="00654F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моніторинг</w:t>
            </w:r>
          </w:p>
        </w:tc>
      </w:tr>
      <w:tr w:rsidR="00654FEF" w:rsidTr="00654FEF">
        <w:tc>
          <w:tcPr>
            <w:tcW w:w="5496" w:type="dxa"/>
            <w:tcBorders>
              <w:top w:val="single" w:sz="4" w:space="0" w:color="000000"/>
              <w:left w:val="single" w:sz="4" w:space="0" w:color="000000"/>
              <w:bottom w:val="single" w:sz="4" w:space="0" w:color="000000"/>
              <w:right w:val="single" w:sz="4" w:space="0" w:color="000000"/>
            </w:tcBorders>
          </w:tcPr>
          <w:p w:rsidR="00654FEF" w:rsidRDefault="00654FEF" w:rsidP="00654FEF">
            <w:pPr>
              <w:jc w:val="center"/>
              <w:rPr>
                <w:rFonts w:ascii="Times New Roman" w:eastAsia="Times New Roman" w:hAnsi="Times New Roman" w:cs="Times New Roman"/>
                <w:sz w:val="28"/>
                <w:szCs w:val="28"/>
                <w:lang w:eastAsia="ru-RU"/>
              </w:rPr>
            </w:pPr>
            <w:r w:rsidRPr="00591740">
              <w:rPr>
                <w:rFonts w:ascii="Times New Roman" w:eastAsia="Times New Roman" w:hAnsi="Times New Roman" w:cs="Times New Roman"/>
                <w:b/>
                <w:sz w:val="28"/>
                <w:szCs w:val="28"/>
                <w:lang w:eastAsia="ru-RU"/>
              </w:rPr>
              <w:t>М</w:t>
            </w:r>
            <w:r>
              <w:rPr>
                <w:rFonts w:ascii="Times New Roman" w:eastAsia="Times New Roman" w:hAnsi="Times New Roman" w:cs="Times New Roman"/>
                <w:b/>
                <w:sz w:val="28"/>
                <w:szCs w:val="28"/>
                <w:lang w:eastAsia="ru-RU"/>
              </w:rPr>
              <w:t>едіаграмотность для бібліотекаря</w:t>
            </w:r>
            <w:r>
              <w:rPr>
                <w:rFonts w:ascii="Times New Roman" w:eastAsia="Times New Roman" w:hAnsi="Times New Roman" w:cs="Times New Roman"/>
                <w:sz w:val="28"/>
                <w:szCs w:val="28"/>
                <w:lang w:eastAsia="ru-RU"/>
              </w:rPr>
              <w:t>:</w:t>
            </w:r>
          </w:p>
          <w:p w:rsidR="00654FEF" w:rsidRDefault="00654FEF" w:rsidP="00654FEF">
            <w:pPr>
              <w:jc w:val="center"/>
              <w:rPr>
                <w:rFonts w:ascii="Times New Roman" w:eastAsia="Times New Roman" w:hAnsi="Times New Roman" w:cs="Times New Roman"/>
                <w:sz w:val="28"/>
                <w:szCs w:val="28"/>
                <w:lang w:eastAsia="ru-RU"/>
              </w:rPr>
            </w:pPr>
          </w:p>
          <w:p w:rsidR="00654FEF" w:rsidRDefault="00654FEF" w:rsidP="00654FEF">
            <w:pPr>
              <w:pStyle w:val="a4"/>
              <w:numPr>
                <w:ilvl w:val="0"/>
                <w:numId w:val="31"/>
              </w:num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Кібербезпека користувача при роботі в Інтернеті;</w:t>
            </w:r>
          </w:p>
          <w:p w:rsidR="00654FEF" w:rsidRDefault="00654FEF" w:rsidP="00654FEF">
            <w:pPr>
              <w:pStyle w:val="a4"/>
              <w:jc w:val="center"/>
              <w:rPr>
                <w:rFonts w:ascii="Times New Roman" w:eastAsia="Times New Roman" w:hAnsi="Times New Roman" w:cs="Times New Roman"/>
                <w:sz w:val="28"/>
                <w:szCs w:val="28"/>
                <w:lang w:eastAsia="ru-RU"/>
              </w:rPr>
            </w:pPr>
          </w:p>
          <w:p w:rsidR="00654FEF" w:rsidRDefault="00654FEF" w:rsidP="00654FEF">
            <w:pPr>
              <w:pStyle w:val="a4"/>
              <w:numPr>
                <w:ilvl w:val="0"/>
                <w:numId w:val="31"/>
              </w:num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Як аналізувати медіаконтент</w:t>
            </w:r>
          </w:p>
          <w:p w:rsidR="00654FEF" w:rsidRPr="00F879F6" w:rsidRDefault="00654FEF" w:rsidP="00654FEF">
            <w:pPr>
              <w:pStyle w:val="a4"/>
              <w:jc w:val="center"/>
              <w:rPr>
                <w:rFonts w:ascii="Times New Roman" w:eastAsia="Times New Roman" w:hAnsi="Times New Roman" w:cs="Times New Roman"/>
                <w:sz w:val="28"/>
                <w:szCs w:val="28"/>
                <w:lang w:eastAsia="ru-RU"/>
              </w:rPr>
            </w:pPr>
          </w:p>
        </w:tc>
        <w:tc>
          <w:tcPr>
            <w:tcW w:w="2688" w:type="dxa"/>
            <w:tcBorders>
              <w:top w:val="single" w:sz="4" w:space="0" w:color="000000"/>
              <w:left w:val="single" w:sz="4" w:space="0" w:color="000000"/>
              <w:bottom w:val="single" w:sz="4" w:space="0" w:color="000000"/>
              <w:right w:val="single" w:sz="4" w:space="0" w:color="000000"/>
            </w:tcBorders>
          </w:tcPr>
          <w:p w:rsidR="00654FEF" w:rsidRDefault="00654FEF" w:rsidP="00654FEF">
            <w:pPr>
              <w:jc w:val="center"/>
              <w:rPr>
                <w:rFonts w:ascii="Times New Roman" w:eastAsia="Times New Roman" w:hAnsi="Times New Roman" w:cs="Times New Roman"/>
                <w:sz w:val="24"/>
                <w:szCs w:val="24"/>
                <w:lang w:eastAsia="ru-RU"/>
              </w:rPr>
            </w:pPr>
          </w:p>
          <w:p w:rsidR="00654FEF" w:rsidRDefault="00654FEF" w:rsidP="00654FEF">
            <w:pPr>
              <w:jc w:val="center"/>
              <w:rPr>
                <w:rFonts w:ascii="Times New Roman" w:eastAsia="Times New Roman" w:hAnsi="Times New Roman" w:cs="Times New Roman"/>
                <w:sz w:val="24"/>
                <w:szCs w:val="24"/>
                <w:lang w:eastAsia="ru-RU"/>
              </w:rPr>
            </w:pPr>
          </w:p>
          <w:p w:rsidR="00654FEF" w:rsidRDefault="00654FEF" w:rsidP="00654FEF">
            <w:pPr>
              <w:jc w:val="center"/>
              <w:rPr>
                <w:rFonts w:ascii="Times New Roman" w:eastAsia="Times New Roman" w:hAnsi="Times New Roman" w:cs="Times New Roman"/>
                <w:sz w:val="24"/>
                <w:szCs w:val="24"/>
                <w:lang w:eastAsia="ru-RU"/>
              </w:rPr>
            </w:pPr>
          </w:p>
        </w:tc>
        <w:tc>
          <w:tcPr>
            <w:tcW w:w="6099" w:type="dxa"/>
          </w:tcPr>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тренінги</w:t>
            </w:r>
          </w:p>
          <w:p w:rsidR="00654FEF" w:rsidRPr="00D1672A" w:rsidRDefault="00654FEF" w:rsidP="00654FEF">
            <w:pPr>
              <w:jc w:val="center"/>
              <w:rPr>
                <w:rFonts w:ascii="Times New Roman" w:hAnsi="Times New Roman" w:cs="Times New Roman"/>
                <w:sz w:val="28"/>
                <w:szCs w:val="28"/>
              </w:rPr>
            </w:pPr>
          </w:p>
        </w:tc>
      </w:tr>
      <w:tr w:rsidR="00654FEF" w:rsidRPr="00195402" w:rsidTr="00654FEF">
        <w:tc>
          <w:tcPr>
            <w:tcW w:w="5496" w:type="dxa"/>
          </w:tcPr>
          <w:p w:rsidR="00654FEF"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w:t>
            </w:r>
            <w:r w:rsidRPr="00030035">
              <w:rPr>
                <w:rFonts w:ascii="Times New Roman" w:hAnsi="Times New Roman" w:cs="Times New Roman"/>
                <w:b/>
                <w:sz w:val="28"/>
                <w:szCs w:val="28"/>
              </w:rPr>
              <w:t>Що таке інклюзивна бібліотека?»:</w:t>
            </w:r>
            <w:r>
              <w:rPr>
                <w:rFonts w:ascii="Times New Roman" w:hAnsi="Times New Roman" w:cs="Times New Roman"/>
                <w:sz w:val="28"/>
                <w:szCs w:val="28"/>
              </w:rPr>
              <w:t xml:space="preserve"> навчання для керівників та методістів бібліотечних закладів</w:t>
            </w:r>
          </w:p>
          <w:p w:rsidR="00654FEF" w:rsidRPr="00AB3215" w:rsidRDefault="00654FEF" w:rsidP="00654FEF">
            <w:pPr>
              <w:pStyle w:val="a7"/>
              <w:ind w:left="720"/>
              <w:jc w:val="center"/>
              <w:rPr>
                <w:rFonts w:ascii="Times New Roman" w:hAnsi="Times New Roman" w:cs="Times New Roman"/>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w:t>
            </w:r>
          </w:p>
        </w:tc>
      </w:tr>
      <w:tr w:rsidR="00654FEF" w:rsidTr="00654FEF">
        <w:tc>
          <w:tcPr>
            <w:tcW w:w="5496" w:type="dxa"/>
          </w:tcPr>
          <w:p w:rsidR="00654FEF"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w:t>
            </w:r>
            <w:r w:rsidRPr="00030035">
              <w:rPr>
                <w:rFonts w:ascii="Times New Roman" w:hAnsi="Times New Roman" w:cs="Times New Roman"/>
                <w:b/>
                <w:sz w:val="28"/>
                <w:szCs w:val="28"/>
              </w:rPr>
              <w:t>Дискутуй правильно</w:t>
            </w:r>
            <w:proofErr w:type="gramStart"/>
            <w:r w:rsidRPr="00030035">
              <w:rPr>
                <w:rFonts w:ascii="Times New Roman" w:hAnsi="Times New Roman" w:cs="Times New Roman"/>
                <w:b/>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як правильно вести дискусію в бібліотеці</w:t>
            </w:r>
          </w:p>
          <w:p w:rsidR="00654FEF" w:rsidRDefault="00654FEF" w:rsidP="00654FEF">
            <w:pPr>
              <w:pStyle w:val="a7"/>
              <w:jc w:val="center"/>
              <w:rPr>
                <w:rFonts w:ascii="Times New Roman" w:hAnsi="Times New Roman" w:cs="Times New Roman"/>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Default="00654FEF" w:rsidP="00654FEF">
            <w:pPr>
              <w:jc w:val="center"/>
              <w:rPr>
                <w:rFonts w:ascii="Times New Roman" w:hAnsi="Times New Roman" w:cs="Times New Roman"/>
                <w:sz w:val="28"/>
                <w:szCs w:val="28"/>
              </w:rPr>
            </w:pPr>
            <w:r w:rsidRPr="00591740">
              <w:rPr>
                <w:rFonts w:ascii="Times New Roman" w:hAnsi="Times New Roman" w:cs="Times New Roman"/>
                <w:sz w:val="28"/>
                <w:szCs w:val="28"/>
              </w:rPr>
              <w:t>тренінг</w:t>
            </w:r>
            <w:r>
              <w:rPr>
                <w:rFonts w:ascii="Times New Roman" w:hAnsi="Times New Roman" w:cs="Times New Roman"/>
                <w:sz w:val="28"/>
                <w:szCs w:val="28"/>
              </w:rPr>
              <w:t>и</w:t>
            </w:r>
          </w:p>
        </w:tc>
      </w:tr>
      <w:tr w:rsidR="00654FEF" w:rsidTr="00654FEF">
        <w:tc>
          <w:tcPr>
            <w:tcW w:w="5496" w:type="dxa"/>
          </w:tcPr>
          <w:p w:rsidR="00654FEF" w:rsidRPr="00320909"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 xml:space="preserve">Киплячий дах або, як позбутися професійного вигорання»: </w:t>
            </w:r>
            <w:r w:rsidRPr="00320909">
              <w:rPr>
                <w:rFonts w:ascii="Times New Roman" w:hAnsi="Times New Roman" w:cs="Times New Roman"/>
                <w:sz w:val="28"/>
                <w:szCs w:val="28"/>
              </w:rPr>
              <w:t xml:space="preserve">як не </w:t>
            </w:r>
            <w:r>
              <w:rPr>
                <w:rFonts w:ascii="Times New Roman" w:hAnsi="Times New Roman" w:cs="Times New Roman"/>
                <w:sz w:val="28"/>
                <w:szCs w:val="28"/>
              </w:rPr>
              <w:t>«</w:t>
            </w:r>
            <w:r w:rsidRPr="00320909">
              <w:rPr>
                <w:rFonts w:ascii="Times New Roman" w:hAnsi="Times New Roman" w:cs="Times New Roman"/>
                <w:sz w:val="28"/>
                <w:szCs w:val="28"/>
              </w:rPr>
              <w:t>згоріти</w:t>
            </w:r>
            <w:r>
              <w:rPr>
                <w:rFonts w:ascii="Times New Roman" w:hAnsi="Times New Roman" w:cs="Times New Roman"/>
                <w:sz w:val="28"/>
                <w:szCs w:val="28"/>
              </w:rPr>
              <w:t>»</w:t>
            </w:r>
            <w:r w:rsidRPr="00320909">
              <w:rPr>
                <w:rFonts w:ascii="Times New Roman" w:hAnsi="Times New Roman" w:cs="Times New Roman"/>
                <w:sz w:val="28"/>
                <w:szCs w:val="28"/>
              </w:rPr>
              <w:t xml:space="preserve"> на роботі</w:t>
            </w:r>
          </w:p>
          <w:p w:rsidR="00654FEF" w:rsidRPr="00320909" w:rsidRDefault="00654FEF" w:rsidP="00654FEF">
            <w:pPr>
              <w:pStyle w:val="a7"/>
              <w:jc w:val="center"/>
              <w:rPr>
                <w:rFonts w:ascii="Times New Roman" w:hAnsi="Times New Roman" w:cs="Times New Roman"/>
                <w:b/>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591740"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тренінги</w:t>
            </w:r>
          </w:p>
        </w:tc>
      </w:tr>
      <w:tr w:rsidR="00654FEF" w:rsidTr="00654FEF">
        <w:tc>
          <w:tcPr>
            <w:tcW w:w="5496" w:type="dxa"/>
          </w:tcPr>
          <w:p w:rsidR="00654FEF" w:rsidRDefault="00654FEF" w:rsidP="00654FEF">
            <w:pPr>
              <w:pStyle w:val="a7"/>
              <w:jc w:val="center"/>
              <w:rPr>
                <w:rFonts w:ascii="Times New Roman" w:hAnsi="Times New Roman" w:cs="Times New Roman"/>
                <w:sz w:val="28"/>
                <w:szCs w:val="28"/>
              </w:rPr>
            </w:pPr>
            <w:r w:rsidRPr="00030035">
              <w:rPr>
                <w:rFonts w:ascii="Times New Roman" w:hAnsi="Times New Roman" w:cs="Times New Roman"/>
                <w:b/>
                <w:sz w:val="28"/>
                <w:szCs w:val="28"/>
              </w:rPr>
              <w:t>«Навігатор у просторі інтелектуальної власності»:</w:t>
            </w:r>
            <w:r>
              <w:rPr>
                <w:rFonts w:ascii="Times New Roman" w:hAnsi="Times New Roman" w:cs="Times New Roman"/>
                <w:sz w:val="28"/>
                <w:szCs w:val="28"/>
              </w:rPr>
              <w:t xml:space="preserve"> як </w:t>
            </w:r>
            <w:proofErr w:type="gramStart"/>
            <w:r>
              <w:rPr>
                <w:rFonts w:ascii="Times New Roman" w:hAnsi="Times New Roman" w:cs="Times New Roman"/>
                <w:sz w:val="28"/>
                <w:szCs w:val="28"/>
              </w:rPr>
              <w:t>працювати  в</w:t>
            </w:r>
            <w:proofErr w:type="gramEnd"/>
            <w:r>
              <w:rPr>
                <w:rFonts w:ascii="Times New Roman" w:hAnsi="Times New Roman" w:cs="Times New Roman"/>
                <w:sz w:val="28"/>
                <w:szCs w:val="28"/>
              </w:rPr>
              <w:t xml:space="preserve"> Інтернеті, не порушуючи закон</w:t>
            </w:r>
          </w:p>
          <w:p w:rsidR="00654FEF" w:rsidRPr="004B1D84" w:rsidRDefault="00654FEF" w:rsidP="00654FEF">
            <w:pPr>
              <w:pStyle w:val="a7"/>
              <w:jc w:val="center"/>
              <w:rPr>
                <w:rFonts w:ascii="Times New Roman" w:hAnsi="Times New Roman" w:cs="Times New Roman"/>
                <w:b/>
                <w:i/>
                <w:sz w:val="28"/>
                <w:szCs w:val="28"/>
              </w:rPr>
            </w:pPr>
          </w:p>
        </w:tc>
        <w:tc>
          <w:tcPr>
            <w:tcW w:w="2688" w:type="dxa"/>
          </w:tcPr>
          <w:p w:rsidR="00654FEF"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r w:rsidRPr="00030C07">
              <w:rPr>
                <w:rFonts w:ascii="Times New Roman" w:hAnsi="Times New Roman" w:cs="Times New Roman"/>
                <w:sz w:val="28"/>
                <w:szCs w:val="28"/>
              </w:rPr>
              <w:t>тренінг</w:t>
            </w:r>
            <w:r>
              <w:rPr>
                <w:rFonts w:ascii="Times New Roman" w:hAnsi="Times New Roman" w:cs="Times New Roman"/>
                <w:sz w:val="28"/>
                <w:szCs w:val="28"/>
              </w:rPr>
              <w:t>и</w:t>
            </w:r>
          </w:p>
        </w:tc>
      </w:tr>
      <w:tr w:rsidR="00654FEF" w:rsidTr="00654FEF">
        <w:tc>
          <w:tcPr>
            <w:tcW w:w="5496" w:type="dxa"/>
          </w:tcPr>
          <w:p w:rsidR="00654FEF" w:rsidRDefault="00654FEF" w:rsidP="00654FEF">
            <w:pPr>
              <w:pStyle w:val="a7"/>
              <w:jc w:val="center"/>
              <w:rPr>
                <w:rFonts w:ascii="Times New Roman" w:hAnsi="Times New Roman" w:cs="Times New Roman"/>
                <w:sz w:val="28"/>
                <w:szCs w:val="28"/>
              </w:rPr>
            </w:pPr>
            <w:r w:rsidRPr="00030035">
              <w:rPr>
                <w:rFonts w:ascii="Times New Roman" w:hAnsi="Times New Roman" w:cs="Times New Roman"/>
                <w:b/>
                <w:sz w:val="28"/>
                <w:szCs w:val="28"/>
              </w:rPr>
              <w:t>«Новий правопис: шість кіл адаптації»:</w:t>
            </w:r>
            <w:r>
              <w:rPr>
                <w:rFonts w:ascii="Times New Roman" w:hAnsi="Times New Roman" w:cs="Times New Roman"/>
                <w:sz w:val="28"/>
                <w:szCs w:val="28"/>
              </w:rPr>
              <w:t xml:space="preserve"> навчання з культури української мови</w:t>
            </w:r>
          </w:p>
          <w:p w:rsidR="00654FEF" w:rsidRPr="00030C07" w:rsidRDefault="00654FEF" w:rsidP="00654FEF">
            <w:pPr>
              <w:pStyle w:val="a7"/>
              <w:jc w:val="center"/>
              <w:rPr>
                <w:rFonts w:ascii="Times New Roman" w:hAnsi="Times New Roman" w:cs="Times New Roman"/>
                <w:sz w:val="28"/>
                <w:szCs w:val="28"/>
              </w:rPr>
            </w:pPr>
          </w:p>
        </w:tc>
        <w:tc>
          <w:tcPr>
            <w:tcW w:w="2688" w:type="dxa"/>
          </w:tcPr>
          <w:p w:rsidR="00654FEF" w:rsidRDefault="00654FEF" w:rsidP="00654FEF">
            <w:pPr>
              <w:jc w:val="center"/>
              <w:rPr>
                <w:rFonts w:ascii="Times New Roman" w:hAnsi="Times New Roman" w:cs="Times New Roman"/>
                <w:i/>
                <w:sz w:val="20"/>
                <w:szCs w:val="28"/>
              </w:rPr>
            </w:pPr>
          </w:p>
        </w:tc>
        <w:tc>
          <w:tcPr>
            <w:tcW w:w="6099" w:type="dxa"/>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тренінги</w:t>
            </w:r>
          </w:p>
          <w:p w:rsidR="00654FEF" w:rsidRPr="00030C07" w:rsidRDefault="00654FEF" w:rsidP="00654FEF">
            <w:pPr>
              <w:jc w:val="center"/>
              <w:rPr>
                <w:rFonts w:ascii="Times New Roman" w:hAnsi="Times New Roman" w:cs="Times New Roman"/>
                <w:sz w:val="28"/>
                <w:szCs w:val="28"/>
              </w:rPr>
            </w:pPr>
          </w:p>
        </w:tc>
      </w:tr>
      <w:tr w:rsidR="00654FEF" w:rsidRPr="00E20AFE" w:rsidTr="00654FEF">
        <w:trPr>
          <w:trHeight w:val="767"/>
        </w:trPr>
        <w:tc>
          <w:tcPr>
            <w:tcW w:w="5496" w:type="dxa"/>
          </w:tcPr>
          <w:p w:rsidR="00654FEF" w:rsidRPr="005861B4" w:rsidRDefault="00654FEF" w:rsidP="00654FEF">
            <w:pPr>
              <w:pStyle w:val="a7"/>
              <w:jc w:val="center"/>
              <w:rPr>
                <w:rFonts w:ascii="Times New Roman" w:hAnsi="Times New Roman" w:cs="Times New Roman"/>
                <w:b/>
                <w:sz w:val="28"/>
                <w:szCs w:val="28"/>
              </w:rPr>
            </w:pPr>
            <w:r>
              <w:rPr>
                <w:rFonts w:ascii="Times New Roman" w:hAnsi="Times New Roman" w:cs="Times New Roman"/>
                <w:b/>
                <w:sz w:val="28"/>
                <w:szCs w:val="28"/>
              </w:rPr>
              <w:t>Наукова та видавнича діяльність</w:t>
            </w: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p>
        </w:tc>
      </w:tr>
      <w:tr w:rsidR="00654FEF" w:rsidRPr="00195402" w:rsidTr="00654FEF">
        <w:trPr>
          <w:trHeight w:val="1080"/>
        </w:trPr>
        <w:tc>
          <w:tcPr>
            <w:tcW w:w="5496" w:type="dxa"/>
          </w:tcPr>
          <w:p w:rsidR="00654FEF" w:rsidRDefault="00654FEF" w:rsidP="00654FEF">
            <w:pPr>
              <w:pStyle w:val="a7"/>
              <w:jc w:val="center"/>
              <w:rPr>
                <w:rFonts w:ascii="Times New Roman" w:hAnsi="Times New Roman" w:cs="Times New Roman"/>
                <w:b/>
                <w:sz w:val="28"/>
                <w:szCs w:val="28"/>
              </w:rPr>
            </w:pPr>
          </w:p>
          <w:p w:rsidR="00654FEF" w:rsidRDefault="00654FEF" w:rsidP="00654FEF">
            <w:pPr>
              <w:pStyle w:val="a7"/>
              <w:jc w:val="center"/>
              <w:rPr>
                <w:rFonts w:ascii="Times New Roman" w:hAnsi="Times New Roman" w:cs="Times New Roman"/>
                <w:sz w:val="28"/>
                <w:szCs w:val="28"/>
              </w:rPr>
            </w:pPr>
            <w:r w:rsidRPr="005861B4">
              <w:rPr>
                <w:rFonts w:ascii="Times New Roman" w:hAnsi="Times New Roman" w:cs="Times New Roman"/>
                <w:sz w:val="28"/>
                <w:szCs w:val="28"/>
              </w:rPr>
              <w:t xml:space="preserve">Календар </w:t>
            </w:r>
            <w:proofErr w:type="gramStart"/>
            <w:r w:rsidRPr="00977FAF">
              <w:rPr>
                <w:rFonts w:ascii="Times New Roman" w:hAnsi="Times New Roman" w:cs="Times New Roman"/>
                <w:sz w:val="28"/>
                <w:szCs w:val="28"/>
              </w:rPr>
              <w:t>знаменних  та</w:t>
            </w:r>
            <w:proofErr w:type="gramEnd"/>
            <w:r w:rsidRPr="00977FAF">
              <w:rPr>
                <w:rFonts w:ascii="Times New Roman" w:hAnsi="Times New Roman" w:cs="Times New Roman"/>
                <w:sz w:val="28"/>
                <w:szCs w:val="28"/>
              </w:rPr>
              <w:t xml:space="preserve"> пам’ятних д</w:t>
            </w:r>
            <w:r>
              <w:rPr>
                <w:rFonts w:ascii="Times New Roman" w:hAnsi="Times New Roman" w:cs="Times New Roman"/>
                <w:sz w:val="28"/>
                <w:szCs w:val="28"/>
              </w:rPr>
              <w:t xml:space="preserve">ат Луганської області на </w:t>
            </w:r>
            <w:r w:rsidRPr="005861B4">
              <w:rPr>
                <w:rFonts w:ascii="Times New Roman" w:hAnsi="Times New Roman" w:cs="Times New Roman"/>
                <w:sz w:val="28"/>
                <w:szCs w:val="28"/>
              </w:rPr>
              <w:t>2021</w:t>
            </w:r>
            <w:r>
              <w:rPr>
                <w:rFonts w:ascii="Times New Roman" w:hAnsi="Times New Roman" w:cs="Times New Roman"/>
                <w:sz w:val="28"/>
                <w:szCs w:val="28"/>
              </w:rPr>
              <w:t xml:space="preserve"> р.</w:t>
            </w:r>
          </w:p>
          <w:p w:rsidR="00654FEF" w:rsidRPr="005861B4" w:rsidRDefault="00654FEF" w:rsidP="00654FEF">
            <w:pPr>
              <w:pStyle w:val="a7"/>
              <w:jc w:val="center"/>
              <w:rPr>
                <w:rFonts w:ascii="Times New Roman" w:hAnsi="Times New Roman" w:cs="Times New Roman"/>
                <w:b/>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Default="00654FEF" w:rsidP="00654FEF">
            <w:pPr>
              <w:jc w:val="center"/>
              <w:rPr>
                <w:rFonts w:ascii="Times New Roman" w:hAnsi="Times New Roman" w:cs="Times New Roman"/>
                <w:sz w:val="28"/>
                <w:szCs w:val="28"/>
              </w:rPr>
            </w:pPr>
          </w:p>
          <w:p w:rsidR="00654FEF" w:rsidRPr="00D1672A" w:rsidRDefault="00654FEF" w:rsidP="00654FEF">
            <w:pPr>
              <w:jc w:val="center"/>
              <w:rPr>
                <w:rFonts w:ascii="Times New Roman" w:hAnsi="Times New Roman" w:cs="Times New Roman"/>
                <w:sz w:val="28"/>
                <w:szCs w:val="28"/>
              </w:rPr>
            </w:pPr>
            <w:r>
              <w:rPr>
                <w:rFonts w:ascii="Times New Roman" w:hAnsi="Times New Roman" w:cs="Times New Roman"/>
                <w:sz w:val="28"/>
                <w:szCs w:val="28"/>
              </w:rPr>
              <w:t>календар</w:t>
            </w:r>
          </w:p>
        </w:tc>
      </w:tr>
      <w:tr w:rsidR="00654FEF" w:rsidRPr="00195402" w:rsidTr="00654FEF">
        <w:tc>
          <w:tcPr>
            <w:tcW w:w="5496" w:type="dxa"/>
          </w:tcPr>
          <w:p w:rsidR="00654FEF"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Бібліотеки Луганщини в цифрах і фактах за 2019 р.</w:t>
            </w:r>
          </w:p>
          <w:p w:rsidR="00654FEF" w:rsidRDefault="00654FEF" w:rsidP="00654FEF">
            <w:pPr>
              <w:pStyle w:val="a7"/>
              <w:jc w:val="center"/>
              <w:rPr>
                <w:rFonts w:ascii="Times New Roman" w:hAnsi="Times New Roman" w:cs="Times New Roman"/>
                <w:b/>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r>
              <w:rPr>
                <w:rFonts w:ascii="Times New Roman" w:hAnsi="Times New Roman" w:cs="Times New Roman"/>
                <w:sz w:val="28"/>
                <w:szCs w:val="28"/>
              </w:rPr>
              <w:t>інформаційний дайджест</w:t>
            </w:r>
          </w:p>
        </w:tc>
      </w:tr>
      <w:tr w:rsidR="00654FEF" w:rsidRPr="00195402" w:rsidTr="00654FEF">
        <w:tc>
          <w:tcPr>
            <w:tcW w:w="5496" w:type="dxa"/>
          </w:tcPr>
          <w:p w:rsidR="00654FEF"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Публікація по матеріалам аналізу Обласна школа керівника</w:t>
            </w:r>
            <w:r w:rsidRPr="00953C47">
              <w:rPr>
                <w:rFonts w:ascii="Times New Roman" w:hAnsi="Times New Roman" w:cs="Times New Roman"/>
                <w:sz w:val="28"/>
                <w:szCs w:val="28"/>
              </w:rPr>
              <w:t xml:space="preserve"> «Соціально-економічні цінно</w:t>
            </w:r>
            <w:r>
              <w:rPr>
                <w:rFonts w:ascii="Times New Roman" w:hAnsi="Times New Roman" w:cs="Times New Roman"/>
                <w:sz w:val="28"/>
                <w:szCs w:val="28"/>
              </w:rPr>
              <w:t>сті послуг сучасної бібілотеки»</w:t>
            </w:r>
          </w:p>
          <w:p w:rsidR="00654FEF" w:rsidRDefault="00654FEF" w:rsidP="00654FEF">
            <w:pPr>
              <w:pStyle w:val="a7"/>
              <w:jc w:val="center"/>
              <w:rPr>
                <w:rFonts w:ascii="Times New Roman" w:hAnsi="Times New Roman" w:cs="Times New Roman"/>
                <w:b/>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r>
              <w:rPr>
                <w:rFonts w:ascii="Times New Roman" w:hAnsi="Times New Roman" w:cs="Times New Roman"/>
                <w:sz w:val="28"/>
                <w:szCs w:val="28"/>
              </w:rPr>
              <w:t>стаття у фаховій пресі</w:t>
            </w:r>
          </w:p>
        </w:tc>
      </w:tr>
      <w:tr w:rsidR="00654FEF" w:rsidRPr="00195402" w:rsidTr="00654FEF">
        <w:tc>
          <w:tcPr>
            <w:tcW w:w="5496" w:type="dxa"/>
          </w:tcPr>
          <w:p w:rsidR="00654FEF" w:rsidRDefault="00654FEF" w:rsidP="00654FEF">
            <w:pPr>
              <w:pStyle w:val="a7"/>
              <w:jc w:val="center"/>
              <w:rPr>
                <w:rFonts w:ascii="Times New Roman" w:hAnsi="Times New Roman" w:cs="Times New Roman"/>
                <w:sz w:val="28"/>
                <w:szCs w:val="28"/>
              </w:rPr>
            </w:pPr>
            <w:r>
              <w:rPr>
                <w:rFonts w:ascii="Times New Roman" w:hAnsi="Times New Roman" w:cs="Times New Roman"/>
                <w:sz w:val="28"/>
                <w:szCs w:val="28"/>
              </w:rPr>
              <w:t>Бюлетень ЛОВ УБА</w:t>
            </w:r>
          </w:p>
          <w:p w:rsidR="00654FEF" w:rsidRDefault="00654FEF" w:rsidP="00654FEF">
            <w:pPr>
              <w:pStyle w:val="a7"/>
              <w:jc w:val="center"/>
              <w:rPr>
                <w:rFonts w:ascii="Times New Roman" w:hAnsi="Times New Roman" w:cs="Times New Roman"/>
                <w:b/>
                <w:sz w:val="28"/>
                <w:szCs w:val="28"/>
              </w:rPr>
            </w:pPr>
          </w:p>
        </w:tc>
        <w:tc>
          <w:tcPr>
            <w:tcW w:w="2688" w:type="dxa"/>
          </w:tcPr>
          <w:p w:rsidR="00654FEF" w:rsidRPr="0001240C" w:rsidRDefault="00654FEF" w:rsidP="00654FEF">
            <w:pPr>
              <w:jc w:val="center"/>
              <w:rPr>
                <w:rFonts w:ascii="Times New Roman" w:hAnsi="Times New Roman" w:cs="Times New Roman"/>
                <w:i/>
                <w:sz w:val="20"/>
                <w:szCs w:val="28"/>
              </w:rPr>
            </w:pPr>
          </w:p>
        </w:tc>
        <w:tc>
          <w:tcPr>
            <w:tcW w:w="6099" w:type="dxa"/>
          </w:tcPr>
          <w:p w:rsidR="00654FEF" w:rsidRPr="00D1672A" w:rsidRDefault="00654FEF" w:rsidP="00654FEF">
            <w:pPr>
              <w:jc w:val="center"/>
              <w:rPr>
                <w:rFonts w:ascii="Times New Roman" w:hAnsi="Times New Roman" w:cs="Times New Roman"/>
                <w:sz w:val="28"/>
                <w:szCs w:val="28"/>
              </w:rPr>
            </w:pPr>
            <w:r>
              <w:rPr>
                <w:rFonts w:ascii="Times New Roman" w:hAnsi="Times New Roman" w:cs="Times New Roman"/>
                <w:sz w:val="28"/>
                <w:szCs w:val="28"/>
              </w:rPr>
              <w:t>видання</w:t>
            </w:r>
          </w:p>
        </w:tc>
      </w:tr>
      <w:tr w:rsidR="00654FEF" w:rsidRPr="00E91079" w:rsidTr="00654FEF">
        <w:tc>
          <w:tcPr>
            <w:tcW w:w="5496" w:type="dxa"/>
            <w:vAlign w:val="bottom"/>
          </w:tcPr>
          <w:p w:rsidR="00654FEF" w:rsidRPr="00E91079" w:rsidRDefault="00654FEF" w:rsidP="00654FEF">
            <w:pPr>
              <w:jc w:val="center"/>
              <w:rPr>
                <w:rFonts w:ascii="Times New Roman" w:hAnsi="Times New Roman" w:cs="Times New Roman"/>
                <w:b/>
                <w:sz w:val="28"/>
                <w:szCs w:val="28"/>
              </w:rPr>
            </w:pPr>
            <w:r>
              <w:rPr>
                <w:rFonts w:ascii="Times New Roman" w:hAnsi="Times New Roman" w:cs="Times New Roman"/>
                <w:b/>
                <w:sz w:val="28"/>
                <w:szCs w:val="28"/>
              </w:rPr>
              <w:t>Конкурси та проє</w:t>
            </w:r>
            <w:r w:rsidRPr="00E91079">
              <w:rPr>
                <w:rFonts w:ascii="Times New Roman" w:hAnsi="Times New Roman" w:cs="Times New Roman"/>
                <w:b/>
                <w:sz w:val="28"/>
                <w:szCs w:val="28"/>
              </w:rPr>
              <w:t>кти</w:t>
            </w:r>
          </w:p>
          <w:p w:rsidR="00654FEF" w:rsidRPr="00E91079" w:rsidRDefault="00654FEF" w:rsidP="00654FEF">
            <w:pPr>
              <w:jc w:val="center"/>
              <w:rPr>
                <w:rFonts w:ascii="Times New Roman" w:hAnsi="Times New Roman" w:cs="Times New Roman"/>
                <w:sz w:val="28"/>
                <w:szCs w:val="28"/>
              </w:rPr>
            </w:pPr>
          </w:p>
        </w:tc>
        <w:tc>
          <w:tcPr>
            <w:tcW w:w="2688" w:type="dxa"/>
            <w:vAlign w:val="bottom"/>
          </w:tcPr>
          <w:p w:rsidR="00654FEF" w:rsidRPr="00E91079" w:rsidRDefault="00654FEF" w:rsidP="00654FEF">
            <w:pPr>
              <w:jc w:val="center"/>
              <w:rPr>
                <w:rFonts w:ascii="Times New Roman" w:hAnsi="Times New Roman" w:cs="Times New Roman"/>
                <w:sz w:val="28"/>
                <w:szCs w:val="28"/>
              </w:rPr>
            </w:pPr>
          </w:p>
        </w:tc>
        <w:tc>
          <w:tcPr>
            <w:tcW w:w="6099" w:type="dxa"/>
            <w:vAlign w:val="bottom"/>
          </w:tcPr>
          <w:p w:rsidR="00654FEF" w:rsidRPr="00E91079" w:rsidRDefault="00654FEF" w:rsidP="00654FEF">
            <w:pPr>
              <w:jc w:val="center"/>
              <w:rPr>
                <w:rFonts w:ascii="Times New Roman" w:hAnsi="Times New Roman" w:cs="Times New Roman"/>
                <w:sz w:val="28"/>
                <w:szCs w:val="28"/>
              </w:rPr>
            </w:pPr>
          </w:p>
        </w:tc>
      </w:tr>
      <w:tr w:rsidR="00654FEF" w:rsidRPr="00E91079" w:rsidTr="00654FEF">
        <w:trPr>
          <w:trHeight w:val="1765"/>
        </w:trPr>
        <w:tc>
          <w:tcPr>
            <w:tcW w:w="5496" w:type="dxa"/>
            <w:vAlign w:val="bottom"/>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Проє</w:t>
            </w:r>
            <w:r w:rsidRPr="0008192E">
              <w:rPr>
                <w:rFonts w:ascii="Times New Roman" w:hAnsi="Times New Roman" w:cs="Times New Roman"/>
                <w:sz w:val="28"/>
                <w:szCs w:val="28"/>
              </w:rPr>
              <w:t>кт «</w:t>
            </w:r>
            <w:r w:rsidRPr="0008192E">
              <w:rPr>
                <w:rFonts w:ascii="Times New Roman" w:hAnsi="Times New Roman" w:cs="Times New Roman"/>
                <w:b/>
                <w:sz w:val="28"/>
                <w:szCs w:val="28"/>
              </w:rPr>
              <w:t>Розробка курсу на зміцнення місцевого самоврядування» (Пульс),</w:t>
            </w:r>
            <w:r w:rsidRPr="0008192E">
              <w:rPr>
                <w:rFonts w:ascii="Times New Roman" w:hAnsi="Times New Roman" w:cs="Times New Roman"/>
                <w:sz w:val="28"/>
                <w:szCs w:val="28"/>
              </w:rPr>
              <w:t xml:space="preserve"> </w:t>
            </w:r>
            <w:proofErr w:type="gramStart"/>
            <w:r w:rsidRPr="0008192E">
              <w:rPr>
                <w:rFonts w:ascii="Times New Roman" w:hAnsi="Times New Roman" w:cs="Times New Roman"/>
                <w:sz w:val="28"/>
                <w:szCs w:val="28"/>
              </w:rPr>
              <w:t>який  реалізується</w:t>
            </w:r>
            <w:proofErr w:type="gramEnd"/>
            <w:r w:rsidRPr="0008192E">
              <w:rPr>
                <w:rFonts w:ascii="Times New Roman" w:hAnsi="Times New Roman" w:cs="Times New Roman"/>
                <w:sz w:val="28"/>
                <w:szCs w:val="28"/>
              </w:rPr>
              <w:t xml:space="preserve"> Асоціацією міст України (АМУ) в партнерстві з Радою міжнародних наукових досліджень та обмінів IREX/Україна за фінансової підтримки Агентства США з міжнародного розвитку (USAID)</w:t>
            </w: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стм. Підгорівка</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стм. Новоайдар</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 xml:space="preserve">м. Старобільськ </w:t>
            </w:r>
            <w:proofErr w:type="gramStart"/>
            <w:r>
              <w:rPr>
                <w:rFonts w:ascii="Times New Roman" w:hAnsi="Times New Roman" w:cs="Times New Roman"/>
                <w:sz w:val="28"/>
                <w:szCs w:val="28"/>
              </w:rPr>
              <w:t>( представники</w:t>
            </w:r>
            <w:proofErr w:type="gramEnd"/>
            <w:r>
              <w:rPr>
                <w:rFonts w:ascii="Times New Roman" w:hAnsi="Times New Roman" w:cs="Times New Roman"/>
                <w:sz w:val="28"/>
                <w:szCs w:val="28"/>
              </w:rPr>
              <w:t xml:space="preserve"> с.Титарівка, с .Половинкине, с.Підгорівка)</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с. Половинкине</w:t>
            </w:r>
          </w:p>
          <w:p w:rsidR="00654FEF" w:rsidRPr="0008192E" w:rsidRDefault="00654FEF" w:rsidP="00654FEF">
            <w:pPr>
              <w:jc w:val="center"/>
              <w:rPr>
                <w:rFonts w:ascii="Times New Roman" w:hAnsi="Times New Roman" w:cs="Times New Roman"/>
                <w:sz w:val="28"/>
                <w:szCs w:val="28"/>
              </w:rPr>
            </w:pPr>
          </w:p>
          <w:p w:rsidR="00654FEF" w:rsidRPr="00E91079" w:rsidRDefault="00654FEF" w:rsidP="00654FEF">
            <w:pPr>
              <w:jc w:val="center"/>
              <w:rPr>
                <w:rFonts w:ascii="Times New Roman" w:hAnsi="Times New Roman" w:cs="Times New Roman"/>
                <w:b/>
                <w:sz w:val="28"/>
                <w:szCs w:val="28"/>
              </w:rPr>
            </w:pPr>
          </w:p>
        </w:tc>
        <w:tc>
          <w:tcPr>
            <w:tcW w:w="2688" w:type="dxa"/>
            <w:vAlign w:val="bottom"/>
          </w:tcPr>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Pr="00E91079" w:rsidRDefault="00654FEF" w:rsidP="00654FEF">
            <w:pPr>
              <w:jc w:val="center"/>
              <w:rPr>
                <w:rFonts w:ascii="Times New Roman" w:hAnsi="Times New Roman" w:cs="Times New Roman"/>
                <w:sz w:val="28"/>
                <w:szCs w:val="28"/>
              </w:rPr>
            </w:pPr>
          </w:p>
        </w:tc>
        <w:tc>
          <w:tcPr>
            <w:tcW w:w="6099" w:type="dxa"/>
            <w:vAlign w:val="bottom"/>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вуличні акції</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флешмоби</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тренінги</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дистанційне навчання</w:t>
            </w:r>
          </w:p>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круглі столи</w:t>
            </w: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Pr="00E91079" w:rsidRDefault="00654FEF" w:rsidP="00654FEF">
            <w:pPr>
              <w:jc w:val="center"/>
              <w:rPr>
                <w:rFonts w:ascii="Times New Roman" w:hAnsi="Times New Roman" w:cs="Times New Roman"/>
                <w:sz w:val="28"/>
                <w:szCs w:val="28"/>
              </w:rPr>
            </w:pPr>
          </w:p>
        </w:tc>
      </w:tr>
      <w:tr w:rsidR="00654FEF" w:rsidRPr="00195402" w:rsidTr="00654FEF">
        <w:trPr>
          <w:trHeight w:val="1230"/>
        </w:trPr>
        <w:tc>
          <w:tcPr>
            <w:tcW w:w="5496" w:type="dxa"/>
          </w:tcPr>
          <w:p w:rsidR="00654FEF" w:rsidRPr="00080D77" w:rsidRDefault="00654FEF" w:rsidP="00654FEF">
            <w:pPr>
              <w:pStyle w:val="a7"/>
              <w:jc w:val="center"/>
              <w:rPr>
                <w:rFonts w:ascii="Times New Roman" w:hAnsi="Times New Roman" w:cs="Times New Roman"/>
                <w:sz w:val="28"/>
                <w:szCs w:val="28"/>
              </w:rPr>
            </w:pPr>
            <w:r w:rsidRPr="003225E2">
              <w:rPr>
                <w:rFonts w:ascii="Times New Roman" w:hAnsi="Times New Roman" w:cs="Times New Roman"/>
                <w:sz w:val="28"/>
                <w:szCs w:val="28"/>
              </w:rPr>
              <w:t>«</w:t>
            </w:r>
            <w:r w:rsidRPr="0008192E">
              <w:rPr>
                <w:rFonts w:ascii="Times New Roman" w:hAnsi="Times New Roman" w:cs="Times New Roman"/>
                <w:b/>
                <w:sz w:val="28"/>
                <w:szCs w:val="28"/>
              </w:rPr>
              <w:t xml:space="preserve">Закарбований Схід: присвята загиблим мешканцям Луганщини – </w:t>
            </w:r>
            <w:proofErr w:type="gramStart"/>
            <w:r w:rsidRPr="0008192E">
              <w:rPr>
                <w:rFonts w:ascii="Times New Roman" w:hAnsi="Times New Roman" w:cs="Times New Roman"/>
                <w:b/>
                <w:sz w:val="28"/>
                <w:szCs w:val="28"/>
              </w:rPr>
              <w:t>учасникам  АТО</w:t>
            </w:r>
            <w:proofErr w:type="gramEnd"/>
            <w:r w:rsidRPr="0008192E">
              <w:rPr>
                <w:rFonts w:ascii="Times New Roman" w:hAnsi="Times New Roman" w:cs="Times New Roman"/>
                <w:b/>
                <w:sz w:val="28"/>
                <w:szCs w:val="28"/>
              </w:rPr>
              <w:t>»</w:t>
            </w:r>
            <w:r>
              <w:rPr>
                <w:rFonts w:ascii="Times New Roman" w:hAnsi="Times New Roman" w:cs="Times New Roman"/>
                <w:b/>
                <w:sz w:val="28"/>
                <w:szCs w:val="28"/>
              </w:rPr>
              <w:t xml:space="preserve">: </w:t>
            </w:r>
            <w:r w:rsidRPr="002A2AD8">
              <w:rPr>
                <w:rFonts w:ascii="Times New Roman" w:hAnsi="Times New Roman" w:cs="Times New Roman"/>
                <w:sz w:val="28"/>
                <w:szCs w:val="28"/>
              </w:rPr>
              <w:t>проєкт</w:t>
            </w:r>
          </w:p>
        </w:tc>
        <w:tc>
          <w:tcPr>
            <w:tcW w:w="2688" w:type="dxa"/>
          </w:tcPr>
          <w:p w:rsidR="00654FEF" w:rsidRPr="0001240C" w:rsidRDefault="00654FEF" w:rsidP="00654FEF">
            <w:pPr>
              <w:jc w:val="center"/>
              <w:rPr>
                <w:rFonts w:ascii="Times New Roman" w:hAnsi="Times New Roman" w:cs="Times New Roman"/>
                <w:i/>
                <w:sz w:val="20"/>
                <w:szCs w:val="28"/>
              </w:rPr>
            </w:pPr>
            <w:r w:rsidRPr="00CC1848">
              <w:rPr>
                <w:rFonts w:ascii="Times New Roman" w:hAnsi="Times New Roman" w:cs="Times New Roman"/>
                <w:i/>
                <w:sz w:val="20"/>
                <w:szCs w:val="28"/>
              </w:rPr>
              <w:t>Регіональна програма НПВ дітей та молоді на 2017-2020 роки</w:t>
            </w:r>
          </w:p>
        </w:tc>
        <w:tc>
          <w:tcPr>
            <w:tcW w:w="6099" w:type="dxa"/>
          </w:tcPr>
          <w:p w:rsidR="00654FEF" w:rsidRPr="00D1672A" w:rsidRDefault="00654FEF" w:rsidP="00654FEF">
            <w:pPr>
              <w:jc w:val="center"/>
              <w:rPr>
                <w:rFonts w:ascii="Times New Roman" w:hAnsi="Times New Roman" w:cs="Times New Roman"/>
                <w:sz w:val="28"/>
                <w:szCs w:val="28"/>
              </w:rPr>
            </w:pPr>
          </w:p>
        </w:tc>
      </w:tr>
      <w:tr w:rsidR="00654FEF" w:rsidRPr="00E91079" w:rsidTr="00654FEF">
        <w:tc>
          <w:tcPr>
            <w:tcW w:w="5496" w:type="dxa"/>
            <w:vAlign w:val="bottom"/>
          </w:tcPr>
          <w:p w:rsidR="00654FEF" w:rsidRDefault="00654FEF" w:rsidP="00654FEF">
            <w:pPr>
              <w:jc w:val="center"/>
              <w:rPr>
                <w:rFonts w:ascii="Times New Roman" w:hAnsi="Times New Roman" w:cs="Times New Roman"/>
                <w:sz w:val="28"/>
                <w:szCs w:val="28"/>
              </w:rPr>
            </w:pPr>
            <w:r w:rsidRPr="0008192E">
              <w:rPr>
                <w:rFonts w:ascii="Times New Roman" w:hAnsi="Times New Roman" w:cs="Times New Roman"/>
                <w:b/>
                <w:sz w:val="28"/>
                <w:szCs w:val="28"/>
              </w:rPr>
              <w:t>Медіаграмотність в бібліотеці</w:t>
            </w:r>
            <w:r>
              <w:rPr>
                <w:rFonts w:ascii="Times New Roman" w:hAnsi="Times New Roman" w:cs="Times New Roman"/>
                <w:b/>
                <w:sz w:val="28"/>
                <w:szCs w:val="28"/>
              </w:rPr>
              <w:t xml:space="preserve">: </w:t>
            </w:r>
            <w:proofErr w:type="gramStart"/>
            <w:r>
              <w:rPr>
                <w:rFonts w:ascii="Times New Roman" w:hAnsi="Times New Roman" w:cs="Times New Roman"/>
                <w:sz w:val="28"/>
                <w:szCs w:val="28"/>
              </w:rPr>
              <w:t>к</w:t>
            </w:r>
            <w:r w:rsidRPr="0008192E">
              <w:rPr>
                <w:rFonts w:ascii="Times New Roman" w:hAnsi="Times New Roman" w:cs="Times New Roman"/>
                <w:sz w:val="28"/>
                <w:szCs w:val="28"/>
              </w:rPr>
              <w:t xml:space="preserve">онкурс </w:t>
            </w:r>
            <w:r>
              <w:rPr>
                <w:rFonts w:ascii="Times New Roman" w:hAnsi="Times New Roman" w:cs="Times New Roman"/>
                <w:sz w:val="28"/>
                <w:szCs w:val="28"/>
              </w:rPr>
              <w:t xml:space="preserve"> на</w:t>
            </w:r>
            <w:proofErr w:type="gramEnd"/>
            <w:r>
              <w:rPr>
                <w:rFonts w:ascii="Times New Roman" w:hAnsi="Times New Roman" w:cs="Times New Roman"/>
                <w:sz w:val="28"/>
                <w:szCs w:val="28"/>
              </w:rPr>
              <w:t xml:space="preserve"> кращий відеоролик ( спільно з </w:t>
            </w:r>
            <w:r w:rsidRPr="002A2AD8">
              <w:rPr>
                <w:rFonts w:ascii="Times New Roman" w:hAnsi="Times New Roman" w:cs="Times New Roman"/>
                <w:sz w:val="28"/>
                <w:szCs w:val="28"/>
              </w:rPr>
              <w:t>ЛОВ УБА</w:t>
            </w:r>
            <w:r>
              <w:rPr>
                <w:rFonts w:ascii="Times New Roman" w:hAnsi="Times New Roman" w:cs="Times New Roman"/>
                <w:sz w:val="28"/>
                <w:szCs w:val="28"/>
              </w:rPr>
              <w:t>)</w:t>
            </w:r>
          </w:p>
          <w:p w:rsidR="00654FEF" w:rsidRPr="00543B94" w:rsidRDefault="00654FEF" w:rsidP="00654FEF">
            <w:pPr>
              <w:jc w:val="center"/>
              <w:rPr>
                <w:rFonts w:ascii="Times New Roman" w:hAnsi="Times New Roman" w:cs="Times New Roman"/>
                <w:sz w:val="28"/>
                <w:szCs w:val="28"/>
              </w:rPr>
            </w:pPr>
          </w:p>
        </w:tc>
        <w:tc>
          <w:tcPr>
            <w:tcW w:w="2688" w:type="dxa"/>
            <w:vAlign w:val="bottom"/>
          </w:tcPr>
          <w:p w:rsidR="00654FEF" w:rsidRPr="00E91079" w:rsidRDefault="00654FEF" w:rsidP="00654FEF">
            <w:pPr>
              <w:jc w:val="center"/>
              <w:rPr>
                <w:rFonts w:ascii="Times New Roman" w:hAnsi="Times New Roman" w:cs="Times New Roman"/>
                <w:sz w:val="28"/>
                <w:szCs w:val="28"/>
              </w:rPr>
            </w:pPr>
          </w:p>
        </w:tc>
        <w:tc>
          <w:tcPr>
            <w:tcW w:w="6099" w:type="dxa"/>
            <w:vAlign w:val="bottom"/>
          </w:tcPr>
          <w:p w:rsidR="00654FEF" w:rsidRDefault="00654FEF" w:rsidP="00654FEF">
            <w:pPr>
              <w:jc w:val="center"/>
              <w:rPr>
                <w:rFonts w:ascii="Times New Roman" w:hAnsi="Times New Roman" w:cs="Times New Roman"/>
                <w:sz w:val="28"/>
                <w:szCs w:val="28"/>
              </w:rPr>
            </w:pPr>
            <w:r>
              <w:rPr>
                <w:rFonts w:ascii="Times New Roman" w:hAnsi="Times New Roman" w:cs="Times New Roman"/>
                <w:sz w:val="28"/>
                <w:szCs w:val="28"/>
              </w:rPr>
              <w:t>конкурс</w:t>
            </w:r>
          </w:p>
          <w:p w:rsidR="00654FEF" w:rsidRDefault="00654FEF" w:rsidP="00654FEF">
            <w:pPr>
              <w:jc w:val="center"/>
              <w:rPr>
                <w:rFonts w:ascii="Times New Roman" w:hAnsi="Times New Roman" w:cs="Times New Roman"/>
                <w:sz w:val="28"/>
                <w:szCs w:val="28"/>
              </w:rPr>
            </w:pPr>
          </w:p>
          <w:p w:rsidR="00654FEF" w:rsidRDefault="00654FEF" w:rsidP="00654FEF">
            <w:pPr>
              <w:jc w:val="center"/>
              <w:rPr>
                <w:rFonts w:ascii="Times New Roman" w:hAnsi="Times New Roman" w:cs="Times New Roman"/>
                <w:sz w:val="28"/>
                <w:szCs w:val="28"/>
              </w:rPr>
            </w:pPr>
          </w:p>
          <w:p w:rsidR="00654FEF" w:rsidRPr="00E91079" w:rsidRDefault="00654FEF" w:rsidP="00654FEF">
            <w:pPr>
              <w:jc w:val="center"/>
              <w:rPr>
                <w:rFonts w:ascii="Times New Roman" w:hAnsi="Times New Roman" w:cs="Times New Roman"/>
                <w:sz w:val="28"/>
                <w:szCs w:val="28"/>
              </w:rPr>
            </w:pPr>
          </w:p>
        </w:tc>
      </w:tr>
    </w:tbl>
    <w:p w:rsidR="00F90F02" w:rsidRPr="00F90F02" w:rsidRDefault="00F90F02" w:rsidP="00654FEF">
      <w:pPr>
        <w:pStyle w:val="a4"/>
        <w:numPr>
          <w:ilvl w:val="0"/>
          <w:numId w:val="9"/>
        </w:numPr>
        <w:shd w:val="clear" w:color="auto" w:fill="FFFFFF"/>
        <w:spacing w:after="0" w:line="240" w:lineRule="auto"/>
        <w:jc w:val="center"/>
        <w:rPr>
          <w:rFonts w:ascii="Times New Roman" w:hAnsi="Times New Roman" w:cs="Times New Roman"/>
          <w:sz w:val="28"/>
          <w:szCs w:val="28"/>
          <w:lang w:val="uk-UA"/>
        </w:rPr>
      </w:pPr>
    </w:p>
    <w:sectPr w:rsidR="00F90F02" w:rsidRPr="00F90F02" w:rsidSect="00E0500A">
      <w:footerReference w:type="default" r:id="rId25"/>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0E4" w:rsidRDefault="00A240E4" w:rsidP="007124F0">
      <w:pPr>
        <w:spacing w:after="0" w:line="240" w:lineRule="auto"/>
      </w:pPr>
      <w:r>
        <w:separator/>
      </w:r>
    </w:p>
  </w:endnote>
  <w:endnote w:type="continuationSeparator" w:id="0">
    <w:p w:rsidR="00A240E4" w:rsidRDefault="00A240E4" w:rsidP="00712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389803"/>
      <w:docPartObj>
        <w:docPartGallery w:val="Page Numbers (Bottom of Page)"/>
        <w:docPartUnique/>
      </w:docPartObj>
    </w:sdtPr>
    <w:sdtEndPr/>
    <w:sdtContent>
      <w:p w:rsidR="00A240E4" w:rsidRDefault="00A240E4">
        <w:pPr>
          <w:pStyle w:val="af0"/>
          <w:jc w:val="center"/>
        </w:pPr>
        <w:r>
          <w:fldChar w:fldCharType="begin"/>
        </w:r>
        <w:r>
          <w:instrText>PAGE   \* MERGEFORMAT</w:instrText>
        </w:r>
        <w:r>
          <w:fldChar w:fldCharType="separate"/>
        </w:r>
        <w:r w:rsidR="0097549D">
          <w:rPr>
            <w:noProof/>
          </w:rPr>
          <w:t>2</w:t>
        </w:r>
        <w:r>
          <w:fldChar w:fldCharType="end"/>
        </w:r>
      </w:p>
    </w:sdtContent>
  </w:sdt>
  <w:p w:rsidR="00A240E4" w:rsidRPr="007124F0" w:rsidRDefault="00A240E4">
    <w:pPr>
      <w:pStyle w:val="af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0E4" w:rsidRDefault="00A240E4" w:rsidP="007124F0">
      <w:pPr>
        <w:spacing w:after="0" w:line="240" w:lineRule="auto"/>
      </w:pPr>
      <w:r>
        <w:separator/>
      </w:r>
    </w:p>
  </w:footnote>
  <w:footnote w:type="continuationSeparator" w:id="0">
    <w:p w:rsidR="00A240E4" w:rsidRDefault="00A240E4" w:rsidP="007124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2EF7"/>
    <w:multiLevelType w:val="multilevel"/>
    <w:tmpl w:val="F06CF75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AB7F51"/>
    <w:multiLevelType w:val="hybridMultilevel"/>
    <w:tmpl w:val="08667050"/>
    <w:lvl w:ilvl="0" w:tplc="F0EC4A3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10582CD4"/>
    <w:multiLevelType w:val="multilevel"/>
    <w:tmpl w:val="0A7EEF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923B25"/>
    <w:multiLevelType w:val="hybridMultilevel"/>
    <w:tmpl w:val="3C420912"/>
    <w:lvl w:ilvl="0" w:tplc="04190001">
      <w:start w:val="1"/>
      <w:numFmt w:val="bullet"/>
      <w:lvlText w:val=""/>
      <w:lvlJc w:val="left"/>
      <w:pPr>
        <w:tabs>
          <w:tab w:val="num" w:pos="790"/>
        </w:tabs>
        <w:ind w:left="790"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4">
    <w:nsid w:val="129524C1"/>
    <w:multiLevelType w:val="multilevel"/>
    <w:tmpl w:val="67407E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3671B73"/>
    <w:multiLevelType w:val="hybridMultilevel"/>
    <w:tmpl w:val="71E6FC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129C4"/>
    <w:multiLevelType w:val="multilevel"/>
    <w:tmpl w:val="1048E4B6"/>
    <w:lvl w:ilvl="0">
      <w:start w:val="1"/>
      <w:numFmt w:val="decimal"/>
      <w:lvlText w:val="%1."/>
      <w:lvlJc w:val="left"/>
      <w:pPr>
        <w:ind w:left="780" w:hanging="360"/>
      </w:pPr>
      <w:rPr>
        <w:rFonts w:cs="Times New Roman"/>
        <w:b/>
      </w:rPr>
    </w:lvl>
    <w:lvl w:ilvl="1">
      <w:start w:val="1"/>
      <w:numFmt w:val="decimal"/>
      <w:isLgl/>
      <w:lvlText w:val="%1.%2"/>
      <w:lvlJc w:val="left"/>
      <w:pPr>
        <w:ind w:left="900" w:hanging="480"/>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140"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00" w:hanging="1080"/>
      </w:pPr>
      <w:rPr>
        <w:rFonts w:cs="Times New Roman" w:hint="default"/>
      </w:rPr>
    </w:lvl>
    <w:lvl w:ilvl="6">
      <w:start w:val="1"/>
      <w:numFmt w:val="decimal"/>
      <w:isLgl/>
      <w:lvlText w:val="%1.%2.%3.%4.%5.%6.%7"/>
      <w:lvlJc w:val="left"/>
      <w:pPr>
        <w:ind w:left="1860" w:hanging="1440"/>
      </w:pPr>
      <w:rPr>
        <w:rFonts w:cs="Times New Roman" w:hint="default"/>
      </w:rPr>
    </w:lvl>
    <w:lvl w:ilvl="7">
      <w:start w:val="1"/>
      <w:numFmt w:val="decimal"/>
      <w:isLgl/>
      <w:lvlText w:val="%1.%2.%3.%4.%5.%6.%7.%8"/>
      <w:lvlJc w:val="left"/>
      <w:pPr>
        <w:ind w:left="1860" w:hanging="1440"/>
      </w:pPr>
      <w:rPr>
        <w:rFonts w:cs="Times New Roman" w:hint="default"/>
      </w:rPr>
    </w:lvl>
    <w:lvl w:ilvl="8">
      <w:start w:val="1"/>
      <w:numFmt w:val="decimal"/>
      <w:isLgl/>
      <w:lvlText w:val="%1.%2.%3.%4.%5.%6.%7.%8.%9"/>
      <w:lvlJc w:val="left"/>
      <w:pPr>
        <w:ind w:left="2220" w:hanging="1800"/>
      </w:pPr>
      <w:rPr>
        <w:rFonts w:cs="Times New Roman" w:hint="default"/>
      </w:rPr>
    </w:lvl>
  </w:abstractNum>
  <w:abstractNum w:abstractNumId="7">
    <w:nsid w:val="1B763C54"/>
    <w:multiLevelType w:val="multilevel"/>
    <w:tmpl w:val="44086F8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17F2B36"/>
    <w:multiLevelType w:val="hybridMultilevel"/>
    <w:tmpl w:val="C180F7A6"/>
    <w:lvl w:ilvl="0" w:tplc="66D6A418">
      <w:start w:val="3"/>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1264D4"/>
    <w:multiLevelType w:val="multilevel"/>
    <w:tmpl w:val="B9C653E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BD24E71"/>
    <w:multiLevelType w:val="multilevel"/>
    <w:tmpl w:val="FCB65A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100116D"/>
    <w:multiLevelType w:val="multilevel"/>
    <w:tmpl w:val="8B64E6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1831FAA"/>
    <w:multiLevelType w:val="hybridMultilevel"/>
    <w:tmpl w:val="3EA0DD3A"/>
    <w:lvl w:ilvl="0" w:tplc="B246AF08">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CA37DC0"/>
    <w:multiLevelType w:val="hybridMultilevel"/>
    <w:tmpl w:val="A954A114"/>
    <w:lvl w:ilvl="0" w:tplc="290886CC">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0F77C48"/>
    <w:multiLevelType w:val="multilevel"/>
    <w:tmpl w:val="46F218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5562CA8"/>
    <w:multiLevelType w:val="hybridMultilevel"/>
    <w:tmpl w:val="C302D52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45E23376"/>
    <w:multiLevelType w:val="hybridMultilevel"/>
    <w:tmpl w:val="1A6283D8"/>
    <w:lvl w:ilvl="0" w:tplc="0436F96A">
      <w:start w:val="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E13AD3"/>
    <w:multiLevelType w:val="multilevel"/>
    <w:tmpl w:val="E45E99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4E4694D"/>
    <w:multiLevelType w:val="hybridMultilevel"/>
    <w:tmpl w:val="5EBE2AB0"/>
    <w:lvl w:ilvl="0" w:tplc="5FC0B1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9">
    <w:nsid w:val="5BFD4294"/>
    <w:multiLevelType w:val="multilevel"/>
    <w:tmpl w:val="E20436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C3D53B9"/>
    <w:multiLevelType w:val="multilevel"/>
    <w:tmpl w:val="53381FC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E193ABE"/>
    <w:multiLevelType w:val="hybridMultilevel"/>
    <w:tmpl w:val="9198F5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6D3C1C"/>
    <w:multiLevelType w:val="hybridMultilevel"/>
    <w:tmpl w:val="0C06BB4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732927"/>
    <w:multiLevelType w:val="multilevel"/>
    <w:tmpl w:val="D1F40A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9B50F03"/>
    <w:multiLevelType w:val="multilevel"/>
    <w:tmpl w:val="2C5E9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BAA28E0"/>
    <w:multiLevelType w:val="multilevel"/>
    <w:tmpl w:val="C59C91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E8A725F"/>
    <w:multiLevelType w:val="multilevel"/>
    <w:tmpl w:val="DD744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7215E7"/>
    <w:multiLevelType w:val="multilevel"/>
    <w:tmpl w:val="07CEB16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5506200"/>
    <w:multiLevelType w:val="hybridMultilevel"/>
    <w:tmpl w:val="87AAF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1B671D"/>
    <w:multiLevelType w:val="multilevel"/>
    <w:tmpl w:val="128C0C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E8A555C"/>
    <w:multiLevelType w:val="hybridMultilevel"/>
    <w:tmpl w:val="144C2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3"/>
  </w:num>
  <w:num w:numId="4">
    <w:abstractNumId w:val="15"/>
  </w:num>
  <w:num w:numId="5">
    <w:abstractNumId w:val="12"/>
  </w:num>
  <w:num w:numId="6">
    <w:abstractNumId w:val="6"/>
  </w:num>
  <w:num w:numId="7">
    <w:abstractNumId w:val="19"/>
  </w:num>
  <w:num w:numId="8">
    <w:abstractNumId w:val="26"/>
  </w:num>
  <w:num w:numId="9">
    <w:abstractNumId w:val="8"/>
  </w:num>
  <w:num w:numId="10">
    <w:abstractNumId w:val="22"/>
  </w:num>
  <w:num w:numId="11">
    <w:abstractNumId w:val="18"/>
  </w:num>
  <w:num w:numId="12">
    <w:abstractNumId w:val="30"/>
  </w:num>
  <w:num w:numId="13">
    <w:abstractNumId w:val="1"/>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5"/>
  </w:num>
  <w:num w:numId="3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hideSpellingErrors/>
  <w:hideGrammatical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500A"/>
    <w:rsid w:val="00000F52"/>
    <w:rsid w:val="00002E62"/>
    <w:rsid w:val="0000373A"/>
    <w:rsid w:val="00003F5C"/>
    <w:rsid w:val="00004366"/>
    <w:rsid w:val="00005757"/>
    <w:rsid w:val="0000595A"/>
    <w:rsid w:val="0000615A"/>
    <w:rsid w:val="00012094"/>
    <w:rsid w:val="0001358C"/>
    <w:rsid w:val="00015C94"/>
    <w:rsid w:val="00016759"/>
    <w:rsid w:val="00017863"/>
    <w:rsid w:val="00017AF4"/>
    <w:rsid w:val="000214B5"/>
    <w:rsid w:val="0002245B"/>
    <w:rsid w:val="00023155"/>
    <w:rsid w:val="000264C7"/>
    <w:rsid w:val="00026A74"/>
    <w:rsid w:val="000305EA"/>
    <w:rsid w:val="0003143D"/>
    <w:rsid w:val="00032A37"/>
    <w:rsid w:val="00034A3F"/>
    <w:rsid w:val="00035F18"/>
    <w:rsid w:val="00036639"/>
    <w:rsid w:val="00037A51"/>
    <w:rsid w:val="00040AD3"/>
    <w:rsid w:val="00040D0C"/>
    <w:rsid w:val="00041EE0"/>
    <w:rsid w:val="0004264B"/>
    <w:rsid w:val="00043D79"/>
    <w:rsid w:val="000451CA"/>
    <w:rsid w:val="000455BF"/>
    <w:rsid w:val="00046AFA"/>
    <w:rsid w:val="00051BB2"/>
    <w:rsid w:val="00053A58"/>
    <w:rsid w:val="000543B2"/>
    <w:rsid w:val="000557FF"/>
    <w:rsid w:val="00056796"/>
    <w:rsid w:val="00056A5F"/>
    <w:rsid w:val="00057323"/>
    <w:rsid w:val="0006020F"/>
    <w:rsid w:val="0006139E"/>
    <w:rsid w:val="00061576"/>
    <w:rsid w:val="00061ABF"/>
    <w:rsid w:val="00061D1A"/>
    <w:rsid w:val="0006286F"/>
    <w:rsid w:val="00062F42"/>
    <w:rsid w:val="0006340A"/>
    <w:rsid w:val="00063DDD"/>
    <w:rsid w:val="000670F7"/>
    <w:rsid w:val="00071372"/>
    <w:rsid w:val="000716B9"/>
    <w:rsid w:val="00072F87"/>
    <w:rsid w:val="00072FD1"/>
    <w:rsid w:val="000749CF"/>
    <w:rsid w:val="00074E8C"/>
    <w:rsid w:val="00075926"/>
    <w:rsid w:val="000803AE"/>
    <w:rsid w:val="00081EAB"/>
    <w:rsid w:val="000822F2"/>
    <w:rsid w:val="00083C48"/>
    <w:rsid w:val="00083EE6"/>
    <w:rsid w:val="00085278"/>
    <w:rsid w:val="00085EE8"/>
    <w:rsid w:val="00087C7F"/>
    <w:rsid w:val="000907A1"/>
    <w:rsid w:val="00091C77"/>
    <w:rsid w:val="00092C8B"/>
    <w:rsid w:val="00093AD4"/>
    <w:rsid w:val="00094CB2"/>
    <w:rsid w:val="00095266"/>
    <w:rsid w:val="000960DA"/>
    <w:rsid w:val="0009732B"/>
    <w:rsid w:val="000A08FA"/>
    <w:rsid w:val="000A21B0"/>
    <w:rsid w:val="000A290B"/>
    <w:rsid w:val="000A3109"/>
    <w:rsid w:val="000A4969"/>
    <w:rsid w:val="000A54A3"/>
    <w:rsid w:val="000A54F3"/>
    <w:rsid w:val="000B0C54"/>
    <w:rsid w:val="000B2431"/>
    <w:rsid w:val="000B415F"/>
    <w:rsid w:val="000B438A"/>
    <w:rsid w:val="000B44FE"/>
    <w:rsid w:val="000B4CE8"/>
    <w:rsid w:val="000B4FF7"/>
    <w:rsid w:val="000B6088"/>
    <w:rsid w:val="000C083C"/>
    <w:rsid w:val="000C18D3"/>
    <w:rsid w:val="000C1E82"/>
    <w:rsid w:val="000C27D9"/>
    <w:rsid w:val="000C3385"/>
    <w:rsid w:val="000C3BCB"/>
    <w:rsid w:val="000C4241"/>
    <w:rsid w:val="000C4FA1"/>
    <w:rsid w:val="000C6EBD"/>
    <w:rsid w:val="000C7757"/>
    <w:rsid w:val="000D1B5F"/>
    <w:rsid w:val="000D1F1A"/>
    <w:rsid w:val="000D2642"/>
    <w:rsid w:val="000D4BF2"/>
    <w:rsid w:val="000D596D"/>
    <w:rsid w:val="000D620C"/>
    <w:rsid w:val="000E00DE"/>
    <w:rsid w:val="000E149F"/>
    <w:rsid w:val="000E268D"/>
    <w:rsid w:val="000E4A27"/>
    <w:rsid w:val="000E53AA"/>
    <w:rsid w:val="000E649D"/>
    <w:rsid w:val="000E790F"/>
    <w:rsid w:val="000F09C2"/>
    <w:rsid w:val="000F2178"/>
    <w:rsid w:val="000F258F"/>
    <w:rsid w:val="000F2E1D"/>
    <w:rsid w:val="000F3F84"/>
    <w:rsid w:val="000F48FE"/>
    <w:rsid w:val="000F5694"/>
    <w:rsid w:val="000F6C61"/>
    <w:rsid w:val="000F7239"/>
    <w:rsid w:val="00100DA7"/>
    <w:rsid w:val="00100F89"/>
    <w:rsid w:val="001027D9"/>
    <w:rsid w:val="00103193"/>
    <w:rsid w:val="00103BF6"/>
    <w:rsid w:val="00104A57"/>
    <w:rsid w:val="00104DF1"/>
    <w:rsid w:val="00105299"/>
    <w:rsid w:val="00106194"/>
    <w:rsid w:val="00110BD4"/>
    <w:rsid w:val="001114B6"/>
    <w:rsid w:val="0011389D"/>
    <w:rsid w:val="00114F3F"/>
    <w:rsid w:val="0011521F"/>
    <w:rsid w:val="00116BDB"/>
    <w:rsid w:val="001177D2"/>
    <w:rsid w:val="00123671"/>
    <w:rsid w:val="00123B31"/>
    <w:rsid w:val="00123EDB"/>
    <w:rsid w:val="0012421E"/>
    <w:rsid w:val="00125492"/>
    <w:rsid w:val="00125B0D"/>
    <w:rsid w:val="00127383"/>
    <w:rsid w:val="00127798"/>
    <w:rsid w:val="001309C6"/>
    <w:rsid w:val="001326DA"/>
    <w:rsid w:val="001329F6"/>
    <w:rsid w:val="00132C39"/>
    <w:rsid w:val="001355E9"/>
    <w:rsid w:val="00135C68"/>
    <w:rsid w:val="001365B3"/>
    <w:rsid w:val="00136CBD"/>
    <w:rsid w:val="001407CD"/>
    <w:rsid w:val="00140BD2"/>
    <w:rsid w:val="00142FAF"/>
    <w:rsid w:val="00143A39"/>
    <w:rsid w:val="001503EE"/>
    <w:rsid w:val="00150E88"/>
    <w:rsid w:val="00153BBD"/>
    <w:rsid w:val="00153F03"/>
    <w:rsid w:val="00156C87"/>
    <w:rsid w:val="00160180"/>
    <w:rsid w:val="00160376"/>
    <w:rsid w:val="00160700"/>
    <w:rsid w:val="0016227F"/>
    <w:rsid w:val="00162A86"/>
    <w:rsid w:val="00164902"/>
    <w:rsid w:val="00164A82"/>
    <w:rsid w:val="00164A9B"/>
    <w:rsid w:val="001678B3"/>
    <w:rsid w:val="00167EA4"/>
    <w:rsid w:val="001703A2"/>
    <w:rsid w:val="00170D26"/>
    <w:rsid w:val="00175816"/>
    <w:rsid w:val="00175D60"/>
    <w:rsid w:val="001760DE"/>
    <w:rsid w:val="00177A6B"/>
    <w:rsid w:val="00180876"/>
    <w:rsid w:val="001808FF"/>
    <w:rsid w:val="001814EA"/>
    <w:rsid w:val="00184F90"/>
    <w:rsid w:val="00185E23"/>
    <w:rsid w:val="0018654F"/>
    <w:rsid w:val="0018690A"/>
    <w:rsid w:val="00186D19"/>
    <w:rsid w:val="001909DB"/>
    <w:rsid w:val="001918CC"/>
    <w:rsid w:val="00192D7C"/>
    <w:rsid w:val="00193DA9"/>
    <w:rsid w:val="00193E6C"/>
    <w:rsid w:val="001944A4"/>
    <w:rsid w:val="00194D22"/>
    <w:rsid w:val="00196411"/>
    <w:rsid w:val="00196563"/>
    <w:rsid w:val="001A1ABF"/>
    <w:rsid w:val="001A26BE"/>
    <w:rsid w:val="001A5401"/>
    <w:rsid w:val="001A6D18"/>
    <w:rsid w:val="001A706A"/>
    <w:rsid w:val="001B3F5D"/>
    <w:rsid w:val="001B4830"/>
    <w:rsid w:val="001B5375"/>
    <w:rsid w:val="001B6437"/>
    <w:rsid w:val="001C1A2B"/>
    <w:rsid w:val="001C4BE2"/>
    <w:rsid w:val="001C5CA0"/>
    <w:rsid w:val="001C7F1E"/>
    <w:rsid w:val="001D02DB"/>
    <w:rsid w:val="001D0677"/>
    <w:rsid w:val="001D208C"/>
    <w:rsid w:val="001D26A8"/>
    <w:rsid w:val="001D2EAA"/>
    <w:rsid w:val="001D5810"/>
    <w:rsid w:val="001D64BC"/>
    <w:rsid w:val="001D68C3"/>
    <w:rsid w:val="001E1092"/>
    <w:rsid w:val="001E11BB"/>
    <w:rsid w:val="001E16CB"/>
    <w:rsid w:val="001E2562"/>
    <w:rsid w:val="001E384D"/>
    <w:rsid w:val="001E3C00"/>
    <w:rsid w:val="001E3D2C"/>
    <w:rsid w:val="001E3DA7"/>
    <w:rsid w:val="001E4520"/>
    <w:rsid w:val="001E4EFB"/>
    <w:rsid w:val="001E56EE"/>
    <w:rsid w:val="001F1A48"/>
    <w:rsid w:val="001F28A8"/>
    <w:rsid w:val="001F3067"/>
    <w:rsid w:val="001F3121"/>
    <w:rsid w:val="001F4FF4"/>
    <w:rsid w:val="001F5D7C"/>
    <w:rsid w:val="001F6F42"/>
    <w:rsid w:val="001F716F"/>
    <w:rsid w:val="001F7259"/>
    <w:rsid w:val="001F76FB"/>
    <w:rsid w:val="0020073D"/>
    <w:rsid w:val="00200B0B"/>
    <w:rsid w:val="00201076"/>
    <w:rsid w:val="00201832"/>
    <w:rsid w:val="002021DF"/>
    <w:rsid w:val="002023E4"/>
    <w:rsid w:val="002024DD"/>
    <w:rsid w:val="00202D09"/>
    <w:rsid w:val="002043AA"/>
    <w:rsid w:val="00204A5B"/>
    <w:rsid w:val="00204F61"/>
    <w:rsid w:val="00205D0C"/>
    <w:rsid w:val="002110AE"/>
    <w:rsid w:val="002117C6"/>
    <w:rsid w:val="00211B21"/>
    <w:rsid w:val="002142C8"/>
    <w:rsid w:val="00214F50"/>
    <w:rsid w:val="00215755"/>
    <w:rsid w:val="002163AC"/>
    <w:rsid w:val="0021655E"/>
    <w:rsid w:val="002167AD"/>
    <w:rsid w:val="0021682C"/>
    <w:rsid w:val="00216B67"/>
    <w:rsid w:val="00223198"/>
    <w:rsid w:val="00227DC3"/>
    <w:rsid w:val="00236E23"/>
    <w:rsid w:val="002411EA"/>
    <w:rsid w:val="00241B6B"/>
    <w:rsid w:val="00241CE8"/>
    <w:rsid w:val="0024247A"/>
    <w:rsid w:val="00244473"/>
    <w:rsid w:val="00245E37"/>
    <w:rsid w:val="00246420"/>
    <w:rsid w:val="002517B8"/>
    <w:rsid w:val="00253529"/>
    <w:rsid w:val="00253A2A"/>
    <w:rsid w:val="00254476"/>
    <w:rsid w:val="002545B1"/>
    <w:rsid w:val="00255038"/>
    <w:rsid w:val="00257435"/>
    <w:rsid w:val="002576B2"/>
    <w:rsid w:val="00257987"/>
    <w:rsid w:val="00257E25"/>
    <w:rsid w:val="002612D5"/>
    <w:rsid w:val="002618EF"/>
    <w:rsid w:val="00261DD0"/>
    <w:rsid w:val="002643C3"/>
    <w:rsid w:val="00264669"/>
    <w:rsid w:val="00271F76"/>
    <w:rsid w:val="002721FD"/>
    <w:rsid w:val="00272F22"/>
    <w:rsid w:val="00273142"/>
    <w:rsid w:val="0027349F"/>
    <w:rsid w:val="00273890"/>
    <w:rsid w:val="00273C7D"/>
    <w:rsid w:val="00273D66"/>
    <w:rsid w:val="002744A2"/>
    <w:rsid w:val="002744D2"/>
    <w:rsid w:val="0027570D"/>
    <w:rsid w:val="00281E44"/>
    <w:rsid w:val="00283F22"/>
    <w:rsid w:val="00284080"/>
    <w:rsid w:val="002852C4"/>
    <w:rsid w:val="002864E3"/>
    <w:rsid w:val="0028696C"/>
    <w:rsid w:val="00286AF0"/>
    <w:rsid w:val="002920A3"/>
    <w:rsid w:val="00292EFA"/>
    <w:rsid w:val="00293F12"/>
    <w:rsid w:val="00294796"/>
    <w:rsid w:val="0029500B"/>
    <w:rsid w:val="002950EB"/>
    <w:rsid w:val="0029751E"/>
    <w:rsid w:val="002A0343"/>
    <w:rsid w:val="002A0F8F"/>
    <w:rsid w:val="002A1018"/>
    <w:rsid w:val="002A347C"/>
    <w:rsid w:val="002A4B29"/>
    <w:rsid w:val="002A67CB"/>
    <w:rsid w:val="002B0038"/>
    <w:rsid w:val="002B0FBE"/>
    <w:rsid w:val="002B1180"/>
    <w:rsid w:val="002B19F2"/>
    <w:rsid w:val="002B2AB1"/>
    <w:rsid w:val="002B2D8C"/>
    <w:rsid w:val="002B2F60"/>
    <w:rsid w:val="002B348A"/>
    <w:rsid w:val="002B40F6"/>
    <w:rsid w:val="002B5E15"/>
    <w:rsid w:val="002B5EC1"/>
    <w:rsid w:val="002B7F42"/>
    <w:rsid w:val="002C09FE"/>
    <w:rsid w:val="002C3C5B"/>
    <w:rsid w:val="002C3D45"/>
    <w:rsid w:val="002C3E15"/>
    <w:rsid w:val="002C4408"/>
    <w:rsid w:val="002C4B90"/>
    <w:rsid w:val="002C54D6"/>
    <w:rsid w:val="002C5898"/>
    <w:rsid w:val="002C6DAB"/>
    <w:rsid w:val="002C7F37"/>
    <w:rsid w:val="002D1564"/>
    <w:rsid w:val="002D20E9"/>
    <w:rsid w:val="002D270A"/>
    <w:rsid w:val="002D3F9C"/>
    <w:rsid w:val="002D4AA9"/>
    <w:rsid w:val="002D5CDE"/>
    <w:rsid w:val="002D69A7"/>
    <w:rsid w:val="002D6FB4"/>
    <w:rsid w:val="002E0805"/>
    <w:rsid w:val="002E3CC3"/>
    <w:rsid w:val="002E59FC"/>
    <w:rsid w:val="002E78CC"/>
    <w:rsid w:val="002F0C38"/>
    <w:rsid w:val="002F1B23"/>
    <w:rsid w:val="002F22CA"/>
    <w:rsid w:val="002F35DC"/>
    <w:rsid w:val="002F4FB7"/>
    <w:rsid w:val="002F6231"/>
    <w:rsid w:val="003006D8"/>
    <w:rsid w:val="0030454E"/>
    <w:rsid w:val="00305111"/>
    <w:rsid w:val="003067E5"/>
    <w:rsid w:val="00306C96"/>
    <w:rsid w:val="003077B9"/>
    <w:rsid w:val="0031011D"/>
    <w:rsid w:val="00312E50"/>
    <w:rsid w:val="0031448C"/>
    <w:rsid w:val="00315951"/>
    <w:rsid w:val="0031648D"/>
    <w:rsid w:val="00317085"/>
    <w:rsid w:val="0031730E"/>
    <w:rsid w:val="00317A3E"/>
    <w:rsid w:val="00321A42"/>
    <w:rsid w:val="00321E2B"/>
    <w:rsid w:val="00322226"/>
    <w:rsid w:val="003278D9"/>
    <w:rsid w:val="003307BA"/>
    <w:rsid w:val="00332350"/>
    <w:rsid w:val="00332E2C"/>
    <w:rsid w:val="00334389"/>
    <w:rsid w:val="00337740"/>
    <w:rsid w:val="00340F25"/>
    <w:rsid w:val="00340F3B"/>
    <w:rsid w:val="00340FA9"/>
    <w:rsid w:val="00341168"/>
    <w:rsid w:val="003417AC"/>
    <w:rsid w:val="00341E1E"/>
    <w:rsid w:val="00344D84"/>
    <w:rsid w:val="0034665B"/>
    <w:rsid w:val="0034782D"/>
    <w:rsid w:val="003502ED"/>
    <w:rsid w:val="003512AC"/>
    <w:rsid w:val="00354332"/>
    <w:rsid w:val="00354567"/>
    <w:rsid w:val="00356DE1"/>
    <w:rsid w:val="00357043"/>
    <w:rsid w:val="00357A6E"/>
    <w:rsid w:val="003604DC"/>
    <w:rsid w:val="003616CB"/>
    <w:rsid w:val="00361FCC"/>
    <w:rsid w:val="00363783"/>
    <w:rsid w:val="003638A1"/>
    <w:rsid w:val="00363BF7"/>
    <w:rsid w:val="003640E6"/>
    <w:rsid w:val="00364F08"/>
    <w:rsid w:val="00365939"/>
    <w:rsid w:val="00365EC9"/>
    <w:rsid w:val="00366EBD"/>
    <w:rsid w:val="00367C85"/>
    <w:rsid w:val="0037082F"/>
    <w:rsid w:val="00370C8B"/>
    <w:rsid w:val="00371E34"/>
    <w:rsid w:val="003755A0"/>
    <w:rsid w:val="00376033"/>
    <w:rsid w:val="003761D7"/>
    <w:rsid w:val="003764EC"/>
    <w:rsid w:val="0037684A"/>
    <w:rsid w:val="00377900"/>
    <w:rsid w:val="00381CAE"/>
    <w:rsid w:val="003826E5"/>
    <w:rsid w:val="00382F38"/>
    <w:rsid w:val="00385DB1"/>
    <w:rsid w:val="00385F4B"/>
    <w:rsid w:val="003860C5"/>
    <w:rsid w:val="00387018"/>
    <w:rsid w:val="00387200"/>
    <w:rsid w:val="00391143"/>
    <w:rsid w:val="00391872"/>
    <w:rsid w:val="00394005"/>
    <w:rsid w:val="003A1904"/>
    <w:rsid w:val="003A21C4"/>
    <w:rsid w:val="003A2E4F"/>
    <w:rsid w:val="003A616B"/>
    <w:rsid w:val="003A647C"/>
    <w:rsid w:val="003A7061"/>
    <w:rsid w:val="003A7416"/>
    <w:rsid w:val="003B0D57"/>
    <w:rsid w:val="003B1E23"/>
    <w:rsid w:val="003B2AAE"/>
    <w:rsid w:val="003B2FD7"/>
    <w:rsid w:val="003B3B0F"/>
    <w:rsid w:val="003B3C3F"/>
    <w:rsid w:val="003B40E3"/>
    <w:rsid w:val="003B6310"/>
    <w:rsid w:val="003C143C"/>
    <w:rsid w:val="003C1E6E"/>
    <w:rsid w:val="003C1F4F"/>
    <w:rsid w:val="003C20F9"/>
    <w:rsid w:val="003C2300"/>
    <w:rsid w:val="003C3CB6"/>
    <w:rsid w:val="003C4903"/>
    <w:rsid w:val="003C5A5B"/>
    <w:rsid w:val="003C64F2"/>
    <w:rsid w:val="003C6943"/>
    <w:rsid w:val="003C6CA8"/>
    <w:rsid w:val="003C7C84"/>
    <w:rsid w:val="003D12BF"/>
    <w:rsid w:val="003D311A"/>
    <w:rsid w:val="003D399C"/>
    <w:rsid w:val="003D3E01"/>
    <w:rsid w:val="003D47C9"/>
    <w:rsid w:val="003D6C05"/>
    <w:rsid w:val="003E0654"/>
    <w:rsid w:val="003E1A22"/>
    <w:rsid w:val="003E46D7"/>
    <w:rsid w:val="003E4BE9"/>
    <w:rsid w:val="003E5177"/>
    <w:rsid w:val="003E5776"/>
    <w:rsid w:val="003E5B77"/>
    <w:rsid w:val="003F0E6C"/>
    <w:rsid w:val="003F0FF0"/>
    <w:rsid w:val="003F13BD"/>
    <w:rsid w:val="003F182F"/>
    <w:rsid w:val="003F1E91"/>
    <w:rsid w:val="003F3E23"/>
    <w:rsid w:val="003F4360"/>
    <w:rsid w:val="003F4905"/>
    <w:rsid w:val="003F4F91"/>
    <w:rsid w:val="00400C53"/>
    <w:rsid w:val="0040160F"/>
    <w:rsid w:val="00402E25"/>
    <w:rsid w:val="00404D90"/>
    <w:rsid w:val="0040562F"/>
    <w:rsid w:val="00405FF7"/>
    <w:rsid w:val="00407F50"/>
    <w:rsid w:val="00410552"/>
    <w:rsid w:val="00412175"/>
    <w:rsid w:val="004121F3"/>
    <w:rsid w:val="0041220D"/>
    <w:rsid w:val="00413419"/>
    <w:rsid w:val="004137D3"/>
    <w:rsid w:val="0041425F"/>
    <w:rsid w:val="00417BC0"/>
    <w:rsid w:val="004200E1"/>
    <w:rsid w:val="00420190"/>
    <w:rsid w:val="00420A64"/>
    <w:rsid w:val="00421E82"/>
    <w:rsid w:val="0042231D"/>
    <w:rsid w:val="0042362B"/>
    <w:rsid w:val="0042520D"/>
    <w:rsid w:val="00430496"/>
    <w:rsid w:val="004311DF"/>
    <w:rsid w:val="0043325A"/>
    <w:rsid w:val="00434861"/>
    <w:rsid w:val="00435ADF"/>
    <w:rsid w:val="004413E6"/>
    <w:rsid w:val="0044452D"/>
    <w:rsid w:val="0044454E"/>
    <w:rsid w:val="00445A99"/>
    <w:rsid w:val="00445DD2"/>
    <w:rsid w:val="00451414"/>
    <w:rsid w:val="00451C83"/>
    <w:rsid w:val="004524B0"/>
    <w:rsid w:val="00452C2D"/>
    <w:rsid w:val="00452CFC"/>
    <w:rsid w:val="004538F3"/>
    <w:rsid w:val="004540F7"/>
    <w:rsid w:val="004571D3"/>
    <w:rsid w:val="004576ED"/>
    <w:rsid w:val="00460311"/>
    <w:rsid w:val="00460D7D"/>
    <w:rsid w:val="004637FE"/>
    <w:rsid w:val="00466E1B"/>
    <w:rsid w:val="00466EE5"/>
    <w:rsid w:val="0046749F"/>
    <w:rsid w:val="0046789D"/>
    <w:rsid w:val="004723E0"/>
    <w:rsid w:val="004727FA"/>
    <w:rsid w:val="00475311"/>
    <w:rsid w:val="00477032"/>
    <w:rsid w:val="004774C4"/>
    <w:rsid w:val="004777DF"/>
    <w:rsid w:val="00481057"/>
    <w:rsid w:val="0048230C"/>
    <w:rsid w:val="0048452F"/>
    <w:rsid w:val="00484B14"/>
    <w:rsid w:val="004873F7"/>
    <w:rsid w:val="00492AF2"/>
    <w:rsid w:val="0049472E"/>
    <w:rsid w:val="00494BB8"/>
    <w:rsid w:val="0049686D"/>
    <w:rsid w:val="00496E67"/>
    <w:rsid w:val="00497510"/>
    <w:rsid w:val="004A0DAD"/>
    <w:rsid w:val="004A21AD"/>
    <w:rsid w:val="004A3182"/>
    <w:rsid w:val="004A39CC"/>
    <w:rsid w:val="004A521E"/>
    <w:rsid w:val="004A587B"/>
    <w:rsid w:val="004A750A"/>
    <w:rsid w:val="004B00CE"/>
    <w:rsid w:val="004B0116"/>
    <w:rsid w:val="004B14EF"/>
    <w:rsid w:val="004B20E1"/>
    <w:rsid w:val="004B3D4A"/>
    <w:rsid w:val="004B41C2"/>
    <w:rsid w:val="004B578C"/>
    <w:rsid w:val="004B5A46"/>
    <w:rsid w:val="004B5A49"/>
    <w:rsid w:val="004B6A83"/>
    <w:rsid w:val="004C0480"/>
    <w:rsid w:val="004C1603"/>
    <w:rsid w:val="004C1A31"/>
    <w:rsid w:val="004C5077"/>
    <w:rsid w:val="004C52AF"/>
    <w:rsid w:val="004C5DBF"/>
    <w:rsid w:val="004C5FEC"/>
    <w:rsid w:val="004C67DB"/>
    <w:rsid w:val="004C69FA"/>
    <w:rsid w:val="004C6A83"/>
    <w:rsid w:val="004D0BE6"/>
    <w:rsid w:val="004D4359"/>
    <w:rsid w:val="004D458D"/>
    <w:rsid w:val="004D5160"/>
    <w:rsid w:val="004D5E44"/>
    <w:rsid w:val="004D6736"/>
    <w:rsid w:val="004D6FAC"/>
    <w:rsid w:val="004D7065"/>
    <w:rsid w:val="004E0CDE"/>
    <w:rsid w:val="004E0D48"/>
    <w:rsid w:val="004E1AEC"/>
    <w:rsid w:val="004E2061"/>
    <w:rsid w:val="004E2A37"/>
    <w:rsid w:val="004E3B51"/>
    <w:rsid w:val="004E502F"/>
    <w:rsid w:val="004E630C"/>
    <w:rsid w:val="004E64B0"/>
    <w:rsid w:val="004F0123"/>
    <w:rsid w:val="004F0690"/>
    <w:rsid w:val="004F0E8E"/>
    <w:rsid w:val="004F18AE"/>
    <w:rsid w:val="004F1DD2"/>
    <w:rsid w:val="004F2B88"/>
    <w:rsid w:val="004F3781"/>
    <w:rsid w:val="004F3AB5"/>
    <w:rsid w:val="004F3B92"/>
    <w:rsid w:val="004F3D0B"/>
    <w:rsid w:val="004F54E8"/>
    <w:rsid w:val="004F5CED"/>
    <w:rsid w:val="004F5EE1"/>
    <w:rsid w:val="00500997"/>
    <w:rsid w:val="0050584F"/>
    <w:rsid w:val="0050738F"/>
    <w:rsid w:val="0051042D"/>
    <w:rsid w:val="00510820"/>
    <w:rsid w:val="00511121"/>
    <w:rsid w:val="00511B25"/>
    <w:rsid w:val="00512C09"/>
    <w:rsid w:val="005171C1"/>
    <w:rsid w:val="005178B1"/>
    <w:rsid w:val="00521016"/>
    <w:rsid w:val="0052323D"/>
    <w:rsid w:val="00523366"/>
    <w:rsid w:val="00523F54"/>
    <w:rsid w:val="00524179"/>
    <w:rsid w:val="005261C9"/>
    <w:rsid w:val="005305D0"/>
    <w:rsid w:val="00530E66"/>
    <w:rsid w:val="0053264F"/>
    <w:rsid w:val="0053323B"/>
    <w:rsid w:val="00536E69"/>
    <w:rsid w:val="00536F7D"/>
    <w:rsid w:val="005370C4"/>
    <w:rsid w:val="00541198"/>
    <w:rsid w:val="00541DD0"/>
    <w:rsid w:val="005427C2"/>
    <w:rsid w:val="00542862"/>
    <w:rsid w:val="00542E2A"/>
    <w:rsid w:val="00542F22"/>
    <w:rsid w:val="00544C18"/>
    <w:rsid w:val="005456A9"/>
    <w:rsid w:val="00546151"/>
    <w:rsid w:val="0054625B"/>
    <w:rsid w:val="00546F2F"/>
    <w:rsid w:val="00547908"/>
    <w:rsid w:val="00551A28"/>
    <w:rsid w:val="005535D8"/>
    <w:rsid w:val="00553F8D"/>
    <w:rsid w:val="00556666"/>
    <w:rsid w:val="0056211A"/>
    <w:rsid w:val="0056319A"/>
    <w:rsid w:val="00566821"/>
    <w:rsid w:val="00570031"/>
    <w:rsid w:val="00570885"/>
    <w:rsid w:val="00570DD3"/>
    <w:rsid w:val="00570EF5"/>
    <w:rsid w:val="005719B8"/>
    <w:rsid w:val="00572C99"/>
    <w:rsid w:val="00573161"/>
    <w:rsid w:val="00573849"/>
    <w:rsid w:val="005744C4"/>
    <w:rsid w:val="00580002"/>
    <w:rsid w:val="005812AE"/>
    <w:rsid w:val="005813F3"/>
    <w:rsid w:val="00581ACA"/>
    <w:rsid w:val="00581D58"/>
    <w:rsid w:val="005823C2"/>
    <w:rsid w:val="00583C62"/>
    <w:rsid w:val="00583CFB"/>
    <w:rsid w:val="00583E3E"/>
    <w:rsid w:val="0058460F"/>
    <w:rsid w:val="00584A12"/>
    <w:rsid w:val="00585B1B"/>
    <w:rsid w:val="00585CC6"/>
    <w:rsid w:val="00586476"/>
    <w:rsid w:val="0058715B"/>
    <w:rsid w:val="00587EE4"/>
    <w:rsid w:val="005900E0"/>
    <w:rsid w:val="00591B85"/>
    <w:rsid w:val="00591D9B"/>
    <w:rsid w:val="0059401D"/>
    <w:rsid w:val="0059661A"/>
    <w:rsid w:val="00596E4F"/>
    <w:rsid w:val="00597062"/>
    <w:rsid w:val="00597CCD"/>
    <w:rsid w:val="005A1119"/>
    <w:rsid w:val="005A1631"/>
    <w:rsid w:val="005A1A9B"/>
    <w:rsid w:val="005A241A"/>
    <w:rsid w:val="005A33B6"/>
    <w:rsid w:val="005A4054"/>
    <w:rsid w:val="005A486A"/>
    <w:rsid w:val="005A4ED0"/>
    <w:rsid w:val="005A6756"/>
    <w:rsid w:val="005A7880"/>
    <w:rsid w:val="005B0ADB"/>
    <w:rsid w:val="005B1A88"/>
    <w:rsid w:val="005B1ADF"/>
    <w:rsid w:val="005B6E28"/>
    <w:rsid w:val="005B7890"/>
    <w:rsid w:val="005B78F7"/>
    <w:rsid w:val="005C067F"/>
    <w:rsid w:val="005C083A"/>
    <w:rsid w:val="005C282F"/>
    <w:rsid w:val="005C46B2"/>
    <w:rsid w:val="005C4A6B"/>
    <w:rsid w:val="005C4C7C"/>
    <w:rsid w:val="005C5482"/>
    <w:rsid w:val="005C59F6"/>
    <w:rsid w:val="005C75CE"/>
    <w:rsid w:val="005D0E1A"/>
    <w:rsid w:val="005D1254"/>
    <w:rsid w:val="005D1D09"/>
    <w:rsid w:val="005D31A7"/>
    <w:rsid w:val="005D346A"/>
    <w:rsid w:val="005D3495"/>
    <w:rsid w:val="005D493C"/>
    <w:rsid w:val="005D5C47"/>
    <w:rsid w:val="005D66C0"/>
    <w:rsid w:val="005D7EBD"/>
    <w:rsid w:val="005D7F47"/>
    <w:rsid w:val="005E0563"/>
    <w:rsid w:val="005E07ED"/>
    <w:rsid w:val="005E1238"/>
    <w:rsid w:val="005E20A0"/>
    <w:rsid w:val="005E4E79"/>
    <w:rsid w:val="005E5527"/>
    <w:rsid w:val="005E7387"/>
    <w:rsid w:val="005E7FE9"/>
    <w:rsid w:val="005F0F6A"/>
    <w:rsid w:val="005F15C9"/>
    <w:rsid w:val="005F4199"/>
    <w:rsid w:val="005F4F8E"/>
    <w:rsid w:val="005F5075"/>
    <w:rsid w:val="005F5DF1"/>
    <w:rsid w:val="005F5EDE"/>
    <w:rsid w:val="005F6D22"/>
    <w:rsid w:val="005F7E5D"/>
    <w:rsid w:val="00600222"/>
    <w:rsid w:val="00600377"/>
    <w:rsid w:val="006013E9"/>
    <w:rsid w:val="00601A98"/>
    <w:rsid w:val="006023C0"/>
    <w:rsid w:val="0060272E"/>
    <w:rsid w:val="00603D1E"/>
    <w:rsid w:val="00604A23"/>
    <w:rsid w:val="00604BE5"/>
    <w:rsid w:val="00604CFE"/>
    <w:rsid w:val="006055DE"/>
    <w:rsid w:val="006123EE"/>
    <w:rsid w:val="00614B94"/>
    <w:rsid w:val="00614EF6"/>
    <w:rsid w:val="00615007"/>
    <w:rsid w:val="006160B9"/>
    <w:rsid w:val="006167AB"/>
    <w:rsid w:val="00617225"/>
    <w:rsid w:val="00621041"/>
    <w:rsid w:val="0062287D"/>
    <w:rsid w:val="006242BA"/>
    <w:rsid w:val="0062453F"/>
    <w:rsid w:val="00625E4C"/>
    <w:rsid w:val="0063086E"/>
    <w:rsid w:val="00640420"/>
    <w:rsid w:val="00642719"/>
    <w:rsid w:val="00643E5B"/>
    <w:rsid w:val="00647D75"/>
    <w:rsid w:val="00650255"/>
    <w:rsid w:val="00650849"/>
    <w:rsid w:val="00652013"/>
    <w:rsid w:val="00652E9B"/>
    <w:rsid w:val="0065416B"/>
    <w:rsid w:val="00654463"/>
    <w:rsid w:val="00654FEF"/>
    <w:rsid w:val="006557B7"/>
    <w:rsid w:val="00656DC4"/>
    <w:rsid w:val="00657979"/>
    <w:rsid w:val="006606CB"/>
    <w:rsid w:val="00660FED"/>
    <w:rsid w:val="006617CC"/>
    <w:rsid w:val="00661815"/>
    <w:rsid w:val="00661A41"/>
    <w:rsid w:val="00661BF6"/>
    <w:rsid w:val="00667434"/>
    <w:rsid w:val="0066784E"/>
    <w:rsid w:val="00667B52"/>
    <w:rsid w:val="006711BB"/>
    <w:rsid w:val="00672376"/>
    <w:rsid w:val="006753AD"/>
    <w:rsid w:val="006766B8"/>
    <w:rsid w:val="00680B3F"/>
    <w:rsid w:val="00681F79"/>
    <w:rsid w:val="006820DF"/>
    <w:rsid w:val="00683D41"/>
    <w:rsid w:val="00685966"/>
    <w:rsid w:val="00690648"/>
    <w:rsid w:val="0069148B"/>
    <w:rsid w:val="00691492"/>
    <w:rsid w:val="006939D1"/>
    <w:rsid w:val="0069429F"/>
    <w:rsid w:val="00694C74"/>
    <w:rsid w:val="00694E8E"/>
    <w:rsid w:val="00696716"/>
    <w:rsid w:val="00696D41"/>
    <w:rsid w:val="00697233"/>
    <w:rsid w:val="006974CE"/>
    <w:rsid w:val="00697E41"/>
    <w:rsid w:val="006A008B"/>
    <w:rsid w:val="006A2AED"/>
    <w:rsid w:val="006A30C8"/>
    <w:rsid w:val="006A3762"/>
    <w:rsid w:val="006A3A49"/>
    <w:rsid w:val="006A4C06"/>
    <w:rsid w:val="006A61FA"/>
    <w:rsid w:val="006A65E1"/>
    <w:rsid w:val="006A69B1"/>
    <w:rsid w:val="006A7D7D"/>
    <w:rsid w:val="006B00BF"/>
    <w:rsid w:val="006B0828"/>
    <w:rsid w:val="006B4872"/>
    <w:rsid w:val="006B499F"/>
    <w:rsid w:val="006B4A8C"/>
    <w:rsid w:val="006B54A7"/>
    <w:rsid w:val="006B5D51"/>
    <w:rsid w:val="006B6A83"/>
    <w:rsid w:val="006B7563"/>
    <w:rsid w:val="006B7DC2"/>
    <w:rsid w:val="006C0049"/>
    <w:rsid w:val="006C0EB6"/>
    <w:rsid w:val="006C11B0"/>
    <w:rsid w:val="006C215C"/>
    <w:rsid w:val="006C31E1"/>
    <w:rsid w:val="006C320F"/>
    <w:rsid w:val="006C3D53"/>
    <w:rsid w:val="006C444F"/>
    <w:rsid w:val="006C536C"/>
    <w:rsid w:val="006C72C1"/>
    <w:rsid w:val="006D07DA"/>
    <w:rsid w:val="006D0903"/>
    <w:rsid w:val="006D1DEB"/>
    <w:rsid w:val="006D2C20"/>
    <w:rsid w:val="006D3876"/>
    <w:rsid w:val="006D397E"/>
    <w:rsid w:val="006D4E9C"/>
    <w:rsid w:val="006D5EF4"/>
    <w:rsid w:val="006D67E5"/>
    <w:rsid w:val="006D7678"/>
    <w:rsid w:val="006E0BB3"/>
    <w:rsid w:val="006E2AB7"/>
    <w:rsid w:val="006E394E"/>
    <w:rsid w:val="006E440D"/>
    <w:rsid w:val="006E4831"/>
    <w:rsid w:val="006E4D05"/>
    <w:rsid w:val="006E4DFC"/>
    <w:rsid w:val="006E6E72"/>
    <w:rsid w:val="006E7BB6"/>
    <w:rsid w:val="006F43F7"/>
    <w:rsid w:val="006F49F7"/>
    <w:rsid w:val="006F786F"/>
    <w:rsid w:val="00700F27"/>
    <w:rsid w:val="007046D0"/>
    <w:rsid w:val="00706194"/>
    <w:rsid w:val="00706B9F"/>
    <w:rsid w:val="0070771A"/>
    <w:rsid w:val="00711AA9"/>
    <w:rsid w:val="00711DC8"/>
    <w:rsid w:val="007124F0"/>
    <w:rsid w:val="007124F1"/>
    <w:rsid w:val="00715095"/>
    <w:rsid w:val="00715D35"/>
    <w:rsid w:val="00715E08"/>
    <w:rsid w:val="0071792D"/>
    <w:rsid w:val="00717B86"/>
    <w:rsid w:val="0072079E"/>
    <w:rsid w:val="0072273C"/>
    <w:rsid w:val="00723053"/>
    <w:rsid w:val="0072370D"/>
    <w:rsid w:val="00723B3A"/>
    <w:rsid w:val="00723C20"/>
    <w:rsid w:val="007263E5"/>
    <w:rsid w:val="00730D96"/>
    <w:rsid w:val="00731B1D"/>
    <w:rsid w:val="00732F8A"/>
    <w:rsid w:val="00734697"/>
    <w:rsid w:val="007370F1"/>
    <w:rsid w:val="0074297D"/>
    <w:rsid w:val="00744737"/>
    <w:rsid w:val="007447B1"/>
    <w:rsid w:val="00745FFF"/>
    <w:rsid w:val="007463E3"/>
    <w:rsid w:val="0074761F"/>
    <w:rsid w:val="00747955"/>
    <w:rsid w:val="0075054F"/>
    <w:rsid w:val="00751607"/>
    <w:rsid w:val="007521B8"/>
    <w:rsid w:val="007533B7"/>
    <w:rsid w:val="00753895"/>
    <w:rsid w:val="00753AF5"/>
    <w:rsid w:val="00754211"/>
    <w:rsid w:val="007542E7"/>
    <w:rsid w:val="007547C3"/>
    <w:rsid w:val="00755526"/>
    <w:rsid w:val="00755AD1"/>
    <w:rsid w:val="00757117"/>
    <w:rsid w:val="007576C3"/>
    <w:rsid w:val="00760DC2"/>
    <w:rsid w:val="00762BC1"/>
    <w:rsid w:val="00763F22"/>
    <w:rsid w:val="00764DE6"/>
    <w:rsid w:val="00765935"/>
    <w:rsid w:val="00767C7D"/>
    <w:rsid w:val="00770217"/>
    <w:rsid w:val="00770AF7"/>
    <w:rsid w:val="0077350E"/>
    <w:rsid w:val="0077555E"/>
    <w:rsid w:val="00780636"/>
    <w:rsid w:val="00780CF3"/>
    <w:rsid w:val="00781613"/>
    <w:rsid w:val="0078201A"/>
    <w:rsid w:val="00782594"/>
    <w:rsid w:val="00782BEB"/>
    <w:rsid w:val="00783961"/>
    <w:rsid w:val="00783D4E"/>
    <w:rsid w:val="0078403F"/>
    <w:rsid w:val="00785982"/>
    <w:rsid w:val="00786FF0"/>
    <w:rsid w:val="00787263"/>
    <w:rsid w:val="007914F1"/>
    <w:rsid w:val="00791594"/>
    <w:rsid w:val="00791B33"/>
    <w:rsid w:val="00791CBF"/>
    <w:rsid w:val="00791FD9"/>
    <w:rsid w:val="00792BEA"/>
    <w:rsid w:val="00792C5A"/>
    <w:rsid w:val="00794CC8"/>
    <w:rsid w:val="00794D30"/>
    <w:rsid w:val="00796A4F"/>
    <w:rsid w:val="00796E43"/>
    <w:rsid w:val="00797DE1"/>
    <w:rsid w:val="007A18FC"/>
    <w:rsid w:val="007A4020"/>
    <w:rsid w:val="007A4745"/>
    <w:rsid w:val="007A754B"/>
    <w:rsid w:val="007A773F"/>
    <w:rsid w:val="007B0DF3"/>
    <w:rsid w:val="007B18A7"/>
    <w:rsid w:val="007B1963"/>
    <w:rsid w:val="007B1FAE"/>
    <w:rsid w:val="007B3F10"/>
    <w:rsid w:val="007B41C1"/>
    <w:rsid w:val="007B79FF"/>
    <w:rsid w:val="007C024D"/>
    <w:rsid w:val="007C16BA"/>
    <w:rsid w:val="007C1A4D"/>
    <w:rsid w:val="007C57E7"/>
    <w:rsid w:val="007C6F43"/>
    <w:rsid w:val="007C7CF6"/>
    <w:rsid w:val="007D03E2"/>
    <w:rsid w:val="007D3233"/>
    <w:rsid w:val="007D34DE"/>
    <w:rsid w:val="007D7167"/>
    <w:rsid w:val="007D72AC"/>
    <w:rsid w:val="007D7A5D"/>
    <w:rsid w:val="007E039B"/>
    <w:rsid w:val="007E0532"/>
    <w:rsid w:val="007E0801"/>
    <w:rsid w:val="007E092D"/>
    <w:rsid w:val="007E246C"/>
    <w:rsid w:val="007E253A"/>
    <w:rsid w:val="007E4FBC"/>
    <w:rsid w:val="007E655A"/>
    <w:rsid w:val="007F292F"/>
    <w:rsid w:val="007F29A0"/>
    <w:rsid w:val="007F2A11"/>
    <w:rsid w:val="007F4CF4"/>
    <w:rsid w:val="007F4E61"/>
    <w:rsid w:val="007F4FC4"/>
    <w:rsid w:val="007F5D43"/>
    <w:rsid w:val="007F61C2"/>
    <w:rsid w:val="007F63B5"/>
    <w:rsid w:val="007F7472"/>
    <w:rsid w:val="008021F0"/>
    <w:rsid w:val="00803D4B"/>
    <w:rsid w:val="008046F0"/>
    <w:rsid w:val="00804DCC"/>
    <w:rsid w:val="00804E8B"/>
    <w:rsid w:val="00804EE7"/>
    <w:rsid w:val="0080587D"/>
    <w:rsid w:val="00806F08"/>
    <w:rsid w:val="0080757A"/>
    <w:rsid w:val="0081130B"/>
    <w:rsid w:val="00812127"/>
    <w:rsid w:val="00812281"/>
    <w:rsid w:val="008126C4"/>
    <w:rsid w:val="00813464"/>
    <w:rsid w:val="00813FF0"/>
    <w:rsid w:val="00817E43"/>
    <w:rsid w:val="00821374"/>
    <w:rsid w:val="008218DE"/>
    <w:rsid w:val="00822E95"/>
    <w:rsid w:val="00822F3C"/>
    <w:rsid w:val="008240A6"/>
    <w:rsid w:val="00824D18"/>
    <w:rsid w:val="00831D51"/>
    <w:rsid w:val="0083246B"/>
    <w:rsid w:val="008331DD"/>
    <w:rsid w:val="008335E0"/>
    <w:rsid w:val="00833EA2"/>
    <w:rsid w:val="008350FC"/>
    <w:rsid w:val="008362BA"/>
    <w:rsid w:val="00837C32"/>
    <w:rsid w:val="00841904"/>
    <w:rsid w:val="00841D13"/>
    <w:rsid w:val="00842A56"/>
    <w:rsid w:val="00843537"/>
    <w:rsid w:val="00844155"/>
    <w:rsid w:val="00844320"/>
    <w:rsid w:val="00845AB6"/>
    <w:rsid w:val="00846273"/>
    <w:rsid w:val="008468F0"/>
    <w:rsid w:val="00847A24"/>
    <w:rsid w:val="00850FF4"/>
    <w:rsid w:val="008518A5"/>
    <w:rsid w:val="008519F2"/>
    <w:rsid w:val="00851B6C"/>
    <w:rsid w:val="00854F10"/>
    <w:rsid w:val="008551D2"/>
    <w:rsid w:val="00855550"/>
    <w:rsid w:val="00860EDB"/>
    <w:rsid w:val="00861390"/>
    <w:rsid w:val="00862F92"/>
    <w:rsid w:val="008639D8"/>
    <w:rsid w:val="00863B0D"/>
    <w:rsid w:val="008651D3"/>
    <w:rsid w:val="008664A7"/>
    <w:rsid w:val="00866DE8"/>
    <w:rsid w:val="008708D8"/>
    <w:rsid w:val="00871040"/>
    <w:rsid w:val="00871123"/>
    <w:rsid w:val="00871C6C"/>
    <w:rsid w:val="00872235"/>
    <w:rsid w:val="00873F3E"/>
    <w:rsid w:val="00875E80"/>
    <w:rsid w:val="008772BB"/>
    <w:rsid w:val="00877A66"/>
    <w:rsid w:val="00880F37"/>
    <w:rsid w:val="00882C92"/>
    <w:rsid w:val="008832B3"/>
    <w:rsid w:val="00886E5B"/>
    <w:rsid w:val="008909D9"/>
    <w:rsid w:val="008913EB"/>
    <w:rsid w:val="008917C4"/>
    <w:rsid w:val="00891AE6"/>
    <w:rsid w:val="00891F36"/>
    <w:rsid w:val="0089250A"/>
    <w:rsid w:val="00893643"/>
    <w:rsid w:val="0089374C"/>
    <w:rsid w:val="008940D6"/>
    <w:rsid w:val="0089454A"/>
    <w:rsid w:val="008956A0"/>
    <w:rsid w:val="00896468"/>
    <w:rsid w:val="00897AA3"/>
    <w:rsid w:val="00897B4F"/>
    <w:rsid w:val="00897FF5"/>
    <w:rsid w:val="008A0680"/>
    <w:rsid w:val="008A0CB1"/>
    <w:rsid w:val="008A168F"/>
    <w:rsid w:val="008A2372"/>
    <w:rsid w:val="008A2515"/>
    <w:rsid w:val="008A2709"/>
    <w:rsid w:val="008A33E5"/>
    <w:rsid w:val="008A4894"/>
    <w:rsid w:val="008A5A17"/>
    <w:rsid w:val="008A5C13"/>
    <w:rsid w:val="008A732A"/>
    <w:rsid w:val="008B1C76"/>
    <w:rsid w:val="008B2B9C"/>
    <w:rsid w:val="008B2EF0"/>
    <w:rsid w:val="008B3AC3"/>
    <w:rsid w:val="008B3B74"/>
    <w:rsid w:val="008B4E7F"/>
    <w:rsid w:val="008B504D"/>
    <w:rsid w:val="008C125F"/>
    <w:rsid w:val="008C190A"/>
    <w:rsid w:val="008C4CC9"/>
    <w:rsid w:val="008C5980"/>
    <w:rsid w:val="008C75A3"/>
    <w:rsid w:val="008C7BA1"/>
    <w:rsid w:val="008D23B8"/>
    <w:rsid w:val="008D2D83"/>
    <w:rsid w:val="008D4C79"/>
    <w:rsid w:val="008D5746"/>
    <w:rsid w:val="008D5A6C"/>
    <w:rsid w:val="008D5C08"/>
    <w:rsid w:val="008D5CA5"/>
    <w:rsid w:val="008D7F24"/>
    <w:rsid w:val="008E012E"/>
    <w:rsid w:val="008E03CD"/>
    <w:rsid w:val="008E2EC1"/>
    <w:rsid w:val="008E53BB"/>
    <w:rsid w:val="008E682F"/>
    <w:rsid w:val="008E7005"/>
    <w:rsid w:val="008F0D9F"/>
    <w:rsid w:val="008F1A71"/>
    <w:rsid w:val="008F2614"/>
    <w:rsid w:val="008F3A94"/>
    <w:rsid w:val="008F537B"/>
    <w:rsid w:val="008F5FC2"/>
    <w:rsid w:val="008F695C"/>
    <w:rsid w:val="008F6E17"/>
    <w:rsid w:val="008F70EB"/>
    <w:rsid w:val="008F7410"/>
    <w:rsid w:val="008F75B2"/>
    <w:rsid w:val="008F787F"/>
    <w:rsid w:val="008F7FE0"/>
    <w:rsid w:val="009014EE"/>
    <w:rsid w:val="00901EF9"/>
    <w:rsid w:val="009025D0"/>
    <w:rsid w:val="00903887"/>
    <w:rsid w:val="009045B6"/>
    <w:rsid w:val="00905E7F"/>
    <w:rsid w:val="00906237"/>
    <w:rsid w:val="00906763"/>
    <w:rsid w:val="009078E2"/>
    <w:rsid w:val="00907E56"/>
    <w:rsid w:val="0091016F"/>
    <w:rsid w:val="00910B08"/>
    <w:rsid w:val="00911D3B"/>
    <w:rsid w:val="0091411D"/>
    <w:rsid w:val="009154DE"/>
    <w:rsid w:val="009161D3"/>
    <w:rsid w:val="00916385"/>
    <w:rsid w:val="00916CDF"/>
    <w:rsid w:val="0091713F"/>
    <w:rsid w:val="00921563"/>
    <w:rsid w:val="00922FAE"/>
    <w:rsid w:val="00923819"/>
    <w:rsid w:val="0092413D"/>
    <w:rsid w:val="00925D1F"/>
    <w:rsid w:val="0092693C"/>
    <w:rsid w:val="00926DB7"/>
    <w:rsid w:val="00931185"/>
    <w:rsid w:val="00931B13"/>
    <w:rsid w:val="009330B8"/>
    <w:rsid w:val="009342FA"/>
    <w:rsid w:val="0093442E"/>
    <w:rsid w:val="00935630"/>
    <w:rsid w:val="009366CF"/>
    <w:rsid w:val="009374FD"/>
    <w:rsid w:val="009377CC"/>
    <w:rsid w:val="009402DF"/>
    <w:rsid w:val="009418AD"/>
    <w:rsid w:val="00942A2C"/>
    <w:rsid w:val="00944094"/>
    <w:rsid w:val="00944355"/>
    <w:rsid w:val="00945020"/>
    <w:rsid w:val="00945830"/>
    <w:rsid w:val="00945CD3"/>
    <w:rsid w:val="00946A91"/>
    <w:rsid w:val="0094724A"/>
    <w:rsid w:val="009473EF"/>
    <w:rsid w:val="00947EF0"/>
    <w:rsid w:val="00951687"/>
    <w:rsid w:val="009518FD"/>
    <w:rsid w:val="009532B1"/>
    <w:rsid w:val="00954583"/>
    <w:rsid w:val="009567AC"/>
    <w:rsid w:val="00960765"/>
    <w:rsid w:val="00960B37"/>
    <w:rsid w:val="00961FD8"/>
    <w:rsid w:val="00963234"/>
    <w:rsid w:val="009644F5"/>
    <w:rsid w:val="00964628"/>
    <w:rsid w:val="00964685"/>
    <w:rsid w:val="009650CD"/>
    <w:rsid w:val="009677B3"/>
    <w:rsid w:val="00967B87"/>
    <w:rsid w:val="009717EB"/>
    <w:rsid w:val="0097549D"/>
    <w:rsid w:val="00980434"/>
    <w:rsid w:val="00983B8D"/>
    <w:rsid w:val="009849DA"/>
    <w:rsid w:val="0098614E"/>
    <w:rsid w:val="00986647"/>
    <w:rsid w:val="00986EA9"/>
    <w:rsid w:val="009879D4"/>
    <w:rsid w:val="00991FA2"/>
    <w:rsid w:val="00992019"/>
    <w:rsid w:val="0099290A"/>
    <w:rsid w:val="00993E13"/>
    <w:rsid w:val="00994062"/>
    <w:rsid w:val="00994E5A"/>
    <w:rsid w:val="00996574"/>
    <w:rsid w:val="009A0612"/>
    <w:rsid w:val="009A1C2A"/>
    <w:rsid w:val="009A2DF1"/>
    <w:rsid w:val="009A5043"/>
    <w:rsid w:val="009A7113"/>
    <w:rsid w:val="009A747D"/>
    <w:rsid w:val="009B2446"/>
    <w:rsid w:val="009B301C"/>
    <w:rsid w:val="009B456A"/>
    <w:rsid w:val="009B4FDE"/>
    <w:rsid w:val="009B5C9D"/>
    <w:rsid w:val="009B6E27"/>
    <w:rsid w:val="009B707D"/>
    <w:rsid w:val="009C077B"/>
    <w:rsid w:val="009C0D95"/>
    <w:rsid w:val="009C11CA"/>
    <w:rsid w:val="009C23B2"/>
    <w:rsid w:val="009C3A92"/>
    <w:rsid w:val="009C3AA3"/>
    <w:rsid w:val="009C5416"/>
    <w:rsid w:val="009C5A17"/>
    <w:rsid w:val="009C7A61"/>
    <w:rsid w:val="009C7DA8"/>
    <w:rsid w:val="009D0972"/>
    <w:rsid w:val="009D0F88"/>
    <w:rsid w:val="009D19FC"/>
    <w:rsid w:val="009D1AB1"/>
    <w:rsid w:val="009D3962"/>
    <w:rsid w:val="009D4C4D"/>
    <w:rsid w:val="009D525F"/>
    <w:rsid w:val="009E00F2"/>
    <w:rsid w:val="009E25C3"/>
    <w:rsid w:val="009E3012"/>
    <w:rsid w:val="009E30EE"/>
    <w:rsid w:val="009E3D3D"/>
    <w:rsid w:val="009E6122"/>
    <w:rsid w:val="009E6F00"/>
    <w:rsid w:val="009E7240"/>
    <w:rsid w:val="009E749E"/>
    <w:rsid w:val="009E7AD2"/>
    <w:rsid w:val="009F17B2"/>
    <w:rsid w:val="009F2F29"/>
    <w:rsid w:val="009F7432"/>
    <w:rsid w:val="00A005EE"/>
    <w:rsid w:val="00A00A0D"/>
    <w:rsid w:val="00A014F7"/>
    <w:rsid w:val="00A02EC8"/>
    <w:rsid w:val="00A0425A"/>
    <w:rsid w:val="00A0500E"/>
    <w:rsid w:val="00A05519"/>
    <w:rsid w:val="00A0564E"/>
    <w:rsid w:val="00A06BF5"/>
    <w:rsid w:val="00A1239C"/>
    <w:rsid w:val="00A144D9"/>
    <w:rsid w:val="00A16323"/>
    <w:rsid w:val="00A175D9"/>
    <w:rsid w:val="00A20453"/>
    <w:rsid w:val="00A21119"/>
    <w:rsid w:val="00A211BB"/>
    <w:rsid w:val="00A212A2"/>
    <w:rsid w:val="00A22165"/>
    <w:rsid w:val="00A2277E"/>
    <w:rsid w:val="00A231F4"/>
    <w:rsid w:val="00A240E4"/>
    <w:rsid w:val="00A248A5"/>
    <w:rsid w:val="00A25EC7"/>
    <w:rsid w:val="00A25FF4"/>
    <w:rsid w:val="00A2754F"/>
    <w:rsid w:val="00A27A77"/>
    <w:rsid w:val="00A3354E"/>
    <w:rsid w:val="00A3543E"/>
    <w:rsid w:val="00A372C8"/>
    <w:rsid w:val="00A411AB"/>
    <w:rsid w:val="00A429B0"/>
    <w:rsid w:val="00A44581"/>
    <w:rsid w:val="00A446A6"/>
    <w:rsid w:val="00A457D3"/>
    <w:rsid w:val="00A51469"/>
    <w:rsid w:val="00A51619"/>
    <w:rsid w:val="00A519C3"/>
    <w:rsid w:val="00A6118E"/>
    <w:rsid w:val="00A61B6F"/>
    <w:rsid w:val="00A62AE8"/>
    <w:rsid w:val="00A62E22"/>
    <w:rsid w:val="00A64CAA"/>
    <w:rsid w:val="00A70652"/>
    <w:rsid w:val="00A70D59"/>
    <w:rsid w:val="00A73D54"/>
    <w:rsid w:val="00A749D4"/>
    <w:rsid w:val="00A74A5D"/>
    <w:rsid w:val="00A74F00"/>
    <w:rsid w:val="00A7521D"/>
    <w:rsid w:val="00A76219"/>
    <w:rsid w:val="00A766A0"/>
    <w:rsid w:val="00A77E03"/>
    <w:rsid w:val="00A77E90"/>
    <w:rsid w:val="00A77FEE"/>
    <w:rsid w:val="00A81A13"/>
    <w:rsid w:val="00A81C86"/>
    <w:rsid w:val="00A822A2"/>
    <w:rsid w:val="00A82BF9"/>
    <w:rsid w:val="00A843B8"/>
    <w:rsid w:val="00A87B6C"/>
    <w:rsid w:val="00A87EFB"/>
    <w:rsid w:val="00A9255F"/>
    <w:rsid w:val="00A930A2"/>
    <w:rsid w:val="00A9333B"/>
    <w:rsid w:val="00A94429"/>
    <w:rsid w:val="00A945AA"/>
    <w:rsid w:val="00A948A0"/>
    <w:rsid w:val="00A94C5C"/>
    <w:rsid w:val="00A95161"/>
    <w:rsid w:val="00A95D9E"/>
    <w:rsid w:val="00A97559"/>
    <w:rsid w:val="00AA00B2"/>
    <w:rsid w:val="00AA216A"/>
    <w:rsid w:val="00AA3D4B"/>
    <w:rsid w:val="00AA4ECD"/>
    <w:rsid w:val="00AA5159"/>
    <w:rsid w:val="00AA605A"/>
    <w:rsid w:val="00AB12D7"/>
    <w:rsid w:val="00AB26A9"/>
    <w:rsid w:val="00AB2A13"/>
    <w:rsid w:val="00AB2A6B"/>
    <w:rsid w:val="00AB68D7"/>
    <w:rsid w:val="00AB6999"/>
    <w:rsid w:val="00AB7636"/>
    <w:rsid w:val="00AB7C92"/>
    <w:rsid w:val="00AB7E3A"/>
    <w:rsid w:val="00AC08F2"/>
    <w:rsid w:val="00AC11C7"/>
    <w:rsid w:val="00AC138E"/>
    <w:rsid w:val="00AC1985"/>
    <w:rsid w:val="00AC265D"/>
    <w:rsid w:val="00AC3297"/>
    <w:rsid w:val="00AC553D"/>
    <w:rsid w:val="00AC57D0"/>
    <w:rsid w:val="00AC70B8"/>
    <w:rsid w:val="00AD012A"/>
    <w:rsid w:val="00AD0149"/>
    <w:rsid w:val="00AD5C9A"/>
    <w:rsid w:val="00AD6C1A"/>
    <w:rsid w:val="00AE092F"/>
    <w:rsid w:val="00AE0F53"/>
    <w:rsid w:val="00AE24CE"/>
    <w:rsid w:val="00AE2858"/>
    <w:rsid w:val="00AE30BF"/>
    <w:rsid w:val="00AE38E5"/>
    <w:rsid w:val="00AE4814"/>
    <w:rsid w:val="00AE543D"/>
    <w:rsid w:val="00AE611E"/>
    <w:rsid w:val="00AE6B1D"/>
    <w:rsid w:val="00AF445E"/>
    <w:rsid w:val="00AF479F"/>
    <w:rsid w:val="00AF63FC"/>
    <w:rsid w:val="00AF76B3"/>
    <w:rsid w:val="00B00036"/>
    <w:rsid w:val="00B00678"/>
    <w:rsid w:val="00B00CD0"/>
    <w:rsid w:val="00B02ADC"/>
    <w:rsid w:val="00B059BF"/>
    <w:rsid w:val="00B118B5"/>
    <w:rsid w:val="00B13278"/>
    <w:rsid w:val="00B150F1"/>
    <w:rsid w:val="00B157EE"/>
    <w:rsid w:val="00B16EC7"/>
    <w:rsid w:val="00B17CFB"/>
    <w:rsid w:val="00B20783"/>
    <w:rsid w:val="00B20AAB"/>
    <w:rsid w:val="00B20BA9"/>
    <w:rsid w:val="00B216C0"/>
    <w:rsid w:val="00B21943"/>
    <w:rsid w:val="00B2340C"/>
    <w:rsid w:val="00B2556E"/>
    <w:rsid w:val="00B2564C"/>
    <w:rsid w:val="00B314F5"/>
    <w:rsid w:val="00B33140"/>
    <w:rsid w:val="00B3362C"/>
    <w:rsid w:val="00B337A9"/>
    <w:rsid w:val="00B34492"/>
    <w:rsid w:val="00B349F7"/>
    <w:rsid w:val="00B3734F"/>
    <w:rsid w:val="00B423BB"/>
    <w:rsid w:val="00B42FB0"/>
    <w:rsid w:val="00B43FD6"/>
    <w:rsid w:val="00B44E0A"/>
    <w:rsid w:val="00B47933"/>
    <w:rsid w:val="00B51235"/>
    <w:rsid w:val="00B51722"/>
    <w:rsid w:val="00B52B8D"/>
    <w:rsid w:val="00B52BF8"/>
    <w:rsid w:val="00B52D57"/>
    <w:rsid w:val="00B54158"/>
    <w:rsid w:val="00B5554D"/>
    <w:rsid w:val="00B614A8"/>
    <w:rsid w:val="00B621F7"/>
    <w:rsid w:val="00B631C5"/>
    <w:rsid w:val="00B63961"/>
    <w:rsid w:val="00B63B06"/>
    <w:rsid w:val="00B63D7A"/>
    <w:rsid w:val="00B6446D"/>
    <w:rsid w:val="00B6489C"/>
    <w:rsid w:val="00B6670C"/>
    <w:rsid w:val="00B6769D"/>
    <w:rsid w:val="00B67D4F"/>
    <w:rsid w:val="00B70AC8"/>
    <w:rsid w:val="00B71A15"/>
    <w:rsid w:val="00B71E92"/>
    <w:rsid w:val="00B736D4"/>
    <w:rsid w:val="00B757D2"/>
    <w:rsid w:val="00B75C8A"/>
    <w:rsid w:val="00B776D6"/>
    <w:rsid w:val="00B80FCE"/>
    <w:rsid w:val="00B81FFA"/>
    <w:rsid w:val="00B82D6A"/>
    <w:rsid w:val="00B830D0"/>
    <w:rsid w:val="00B8428B"/>
    <w:rsid w:val="00B84DB4"/>
    <w:rsid w:val="00B86A16"/>
    <w:rsid w:val="00B86A22"/>
    <w:rsid w:val="00B877F3"/>
    <w:rsid w:val="00B90558"/>
    <w:rsid w:val="00B90DE7"/>
    <w:rsid w:val="00B92ECA"/>
    <w:rsid w:val="00B95622"/>
    <w:rsid w:val="00B95FE0"/>
    <w:rsid w:val="00B96988"/>
    <w:rsid w:val="00B9773B"/>
    <w:rsid w:val="00B97A87"/>
    <w:rsid w:val="00B97E34"/>
    <w:rsid w:val="00BA0490"/>
    <w:rsid w:val="00BA12C8"/>
    <w:rsid w:val="00BA137C"/>
    <w:rsid w:val="00BA1ADB"/>
    <w:rsid w:val="00BA2ACC"/>
    <w:rsid w:val="00BA2AFC"/>
    <w:rsid w:val="00BA2BBE"/>
    <w:rsid w:val="00BA3182"/>
    <w:rsid w:val="00BA36AC"/>
    <w:rsid w:val="00BA46BD"/>
    <w:rsid w:val="00BA4A98"/>
    <w:rsid w:val="00BA6B1E"/>
    <w:rsid w:val="00BA6EC8"/>
    <w:rsid w:val="00BB19EC"/>
    <w:rsid w:val="00BB22F3"/>
    <w:rsid w:val="00BB23F3"/>
    <w:rsid w:val="00BB4258"/>
    <w:rsid w:val="00BB42BE"/>
    <w:rsid w:val="00BC0F9B"/>
    <w:rsid w:val="00BC1532"/>
    <w:rsid w:val="00BC1D81"/>
    <w:rsid w:val="00BC239E"/>
    <w:rsid w:val="00BC2843"/>
    <w:rsid w:val="00BC28A4"/>
    <w:rsid w:val="00BC30B5"/>
    <w:rsid w:val="00BC7C5D"/>
    <w:rsid w:val="00BD2A05"/>
    <w:rsid w:val="00BD5344"/>
    <w:rsid w:val="00BD54A0"/>
    <w:rsid w:val="00BD60D7"/>
    <w:rsid w:val="00BD615D"/>
    <w:rsid w:val="00BD67C9"/>
    <w:rsid w:val="00BD6869"/>
    <w:rsid w:val="00BD7251"/>
    <w:rsid w:val="00BE2DD8"/>
    <w:rsid w:val="00BE7B31"/>
    <w:rsid w:val="00BE7CA9"/>
    <w:rsid w:val="00BF299C"/>
    <w:rsid w:val="00BF329C"/>
    <w:rsid w:val="00BF38FD"/>
    <w:rsid w:val="00BF46FE"/>
    <w:rsid w:val="00BF54D4"/>
    <w:rsid w:val="00BF5865"/>
    <w:rsid w:val="00BF67F3"/>
    <w:rsid w:val="00BF6D6F"/>
    <w:rsid w:val="00BF7F91"/>
    <w:rsid w:val="00C00533"/>
    <w:rsid w:val="00C0053C"/>
    <w:rsid w:val="00C01F90"/>
    <w:rsid w:val="00C035D6"/>
    <w:rsid w:val="00C03CB5"/>
    <w:rsid w:val="00C04176"/>
    <w:rsid w:val="00C0425F"/>
    <w:rsid w:val="00C04DB0"/>
    <w:rsid w:val="00C06F05"/>
    <w:rsid w:val="00C071B1"/>
    <w:rsid w:val="00C10F76"/>
    <w:rsid w:val="00C11885"/>
    <w:rsid w:val="00C1628F"/>
    <w:rsid w:val="00C165B2"/>
    <w:rsid w:val="00C200E5"/>
    <w:rsid w:val="00C205BD"/>
    <w:rsid w:val="00C20726"/>
    <w:rsid w:val="00C22469"/>
    <w:rsid w:val="00C22827"/>
    <w:rsid w:val="00C2423F"/>
    <w:rsid w:val="00C2469D"/>
    <w:rsid w:val="00C24DF7"/>
    <w:rsid w:val="00C27BE1"/>
    <w:rsid w:val="00C30418"/>
    <w:rsid w:val="00C30DF8"/>
    <w:rsid w:val="00C32D20"/>
    <w:rsid w:val="00C33BA1"/>
    <w:rsid w:val="00C3550D"/>
    <w:rsid w:val="00C357D6"/>
    <w:rsid w:val="00C37226"/>
    <w:rsid w:val="00C37BE9"/>
    <w:rsid w:val="00C41B02"/>
    <w:rsid w:val="00C446AE"/>
    <w:rsid w:val="00C4582C"/>
    <w:rsid w:val="00C45D94"/>
    <w:rsid w:val="00C4700A"/>
    <w:rsid w:val="00C50943"/>
    <w:rsid w:val="00C525C5"/>
    <w:rsid w:val="00C538AB"/>
    <w:rsid w:val="00C55308"/>
    <w:rsid w:val="00C61E89"/>
    <w:rsid w:val="00C65525"/>
    <w:rsid w:val="00C67983"/>
    <w:rsid w:val="00C713B7"/>
    <w:rsid w:val="00C7475E"/>
    <w:rsid w:val="00C74AB5"/>
    <w:rsid w:val="00C75BB3"/>
    <w:rsid w:val="00C80414"/>
    <w:rsid w:val="00C81366"/>
    <w:rsid w:val="00C82E7D"/>
    <w:rsid w:val="00C8364E"/>
    <w:rsid w:val="00C836D2"/>
    <w:rsid w:val="00C84E2F"/>
    <w:rsid w:val="00C84FF3"/>
    <w:rsid w:val="00C870FF"/>
    <w:rsid w:val="00C8767E"/>
    <w:rsid w:val="00C903C2"/>
    <w:rsid w:val="00C9098F"/>
    <w:rsid w:val="00C91195"/>
    <w:rsid w:val="00C9135D"/>
    <w:rsid w:val="00C914F3"/>
    <w:rsid w:val="00C91C25"/>
    <w:rsid w:val="00C921B9"/>
    <w:rsid w:val="00C927E6"/>
    <w:rsid w:val="00C93951"/>
    <w:rsid w:val="00C93AE9"/>
    <w:rsid w:val="00C93ED2"/>
    <w:rsid w:val="00C96189"/>
    <w:rsid w:val="00CA081E"/>
    <w:rsid w:val="00CA1DE6"/>
    <w:rsid w:val="00CA443E"/>
    <w:rsid w:val="00CA4D7D"/>
    <w:rsid w:val="00CA5E38"/>
    <w:rsid w:val="00CA70A8"/>
    <w:rsid w:val="00CB062B"/>
    <w:rsid w:val="00CB20BF"/>
    <w:rsid w:val="00CB2131"/>
    <w:rsid w:val="00CB30EF"/>
    <w:rsid w:val="00CB759F"/>
    <w:rsid w:val="00CC22D6"/>
    <w:rsid w:val="00CC29C4"/>
    <w:rsid w:val="00CC4850"/>
    <w:rsid w:val="00CC48D4"/>
    <w:rsid w:val="00CC4DC9"/>
    <w:rsid w:val="00CC5778"/>
    <w:rsid w:val="00CC60A0"/>
    <w:rsid w:val="00CC62EC"/>
    <w:rsid w:val="00CC7009"/>
    <w:rsid w:val="00CC7AA6"/>
    <w:rsid w:val="00CD0055"/>
    <w:rsid w:val="00CD0508"/>
    <w:rsid w:val="00CD0DF9"/>
    <w:rsid w:val="00CD1354"/>
    <w:rsid w:val="00CD15AA"/>
    <w:rsid w:val="00CD1857"/>
    <w:rsid w:val="00CD19D8"/>
    <w:rsid w:val="00CD318D"/>
    <w:rsid w:val="00CD3734"/>
    <w:rsid w:val="00CD4D66"/>
    <w:rsid w:val="00CD62AD"/>
    <w:rsid w:val="00CD7E90"/>
    <w:rsid w:val="00CE1914"/>
    <w:rsid w:val="00CE204E"/>
    <w:rsid w:val="00CE345B"/>
    <w:rsid w:val="00CE3560"/>
    <w:rsid w:val="00CE3C20"/>
    <w:rsid w:val="00CE4D9D"/>
    <w:rsid w:val="00CE6C13"/>
    <w:rsid w:val="00CE7067"/>
    <w:rsid w:val="00CF1032"/>
    <w:rsid w:val="00CF3505"/>
    <w:rsid w:val="00CF41CA"/>
    <w:rsid w:val="00CF4F04"/>
    <w:rsid w:val="00CF6B50"/>
    <w:rsid w:val="00CF743D"/>
    <w:rsid w:val="00CF7CC7"/>
    <w:rsid w:val="00D00870"/>
    <w:rsid w:val="00D016CD"/>
    <w:rsid w:val="00D02641"/>
    <w:rsid w:val="00D039A3"/>
    <w:rsid w:val="00D03FB7"/>
    <w:rsid w:val="00D05282"/>
    <w:rsid w:val="00D05CD5"/>
    <w:rsid w:val="00D06181"/>
    <w:rsid w:val="00D071F6"/>
    <w:rsid w:val="00D07342"/>
    <w:rsid w:val="00D076FE"/>
    <w:rsid w:val="00D0788D"/>
    <w:rsid w:val="00D07E95"/>
    <w:rsid w:val="00D13327"/>
    <w:rsid w:val="00D13AF2"/>
    <w:rsid w:val="00D13B9A"/>
    <w:rsid w:val="00D14A1C"/>
    <w:rsid w:val="00D1508D"/>
    <w:rsid w:val="00D16C47"/>
    <w:rsid w:val="00D16E0A"/>
    <w:rsid w:val="00D20D73"/>
    <w:rsid w:val="00D21EA5"/>
    <w:rsid w:val="00D25CEF"/>
    <w:rsid w:val="00D30794"/>
    <w:rsid w:val="00D307F8"/>
    <w:rsid w:val="00D33918"/>
    <w:rsid w:val="00D34700"/>
    <w:rsid w:val="00D35612"/>
    <w:rsid w:val="00D362B7"/>
    <w:rsid w:val="00D36940"/>
    <w:rsid w:val="00D36E60"/>
    <w:rsid w:val="00D374F0"/>
    <w:rsid w:val="00D3796F"/>
    <w:rsid w:val="00D411BC"/>
    <w:rsid w:val="00D413DC"/>
    <w:rsid w:val="00D4205D"/>
    <w:rsid w:val="00D46251"/>
    <w:rsid w:val="00D5103C"/>
    <w:rsid w:val="00D51078"/>
    <w:rsid w:val="00D51299"/>
    <w:rsid w:val="00D51AB1"/>
    <w:rsid w:val="00D5294B"/>
    <w:rsid w:val="00D543E7"/>
    <w:rsid w:val="00D55FCC"/>
    <w:rsid w:val="00D561B7"/>
    <w:rsid w:val="00D568E7"/>
    <w:rsid w:val="00D57029"/>
    <w:rsid w:val="00D57587"/>
    <w:rsid w:val="00D57EC9"/>
    <w:rsid w:val="00D61773"/>
    <w:rsid w:val="00D61BD2"/>
    <w:rsid w:val="00D630D9"/>
    <w:rsid w:val="00D64E09"/>
    <w:rsid w:val="00D64ED3"/>
    <w:rsid w:val="00D65095"/>
    <w:rsid w:val="00D6544D"/>
    <w:rsid w:val="00D663F6"/>
    <w:rsid w:val="00D66469"/>
    <w:rsid w:val="00D711A4"/>
    <w:rsid w:val="00D71AF7"/>
    <w:rsid w:val="00D71B31"/>
    <w:rsid w:val="00D721F8"/>
    <w:rsid w:val="00D72C90"/>
    <w:rsid w:val="00D73B9C"/>
    <w:rsid w:val="00D74276"/>
    <w:rsid w:val="00D74321"/>
    <w:rsid w:val="00D75711"/>
    <w:rsid w:val="00D757B8"/>
    <w:rsid w:val="00D75FE9"/>
    <w:rsid w:val="00D764AF"/>
    <w:rsid w:val="00D76F04"/>
    <w:rsid w:val="00D805B9"/>
    <w:rsid w:val="00D80A00"/>
    <w:rsid w:val="00D80EA0"/>
    <w:rsid w:val="00D8165B"/>
    <w:rsid w:val="00D83396"/>
    <w:rsid w:val="00D83521"/>
    <w:rsid w:val="00D845AB"/>
    <w:rsid w:val="00D857CF"/>
    <w:rsid w:val="00D85B3F"/>
    <w:rsid w:val="00D85CF4"/>
    <w:rsid w:val="00D87EED"/>
    <w:rsid w:val="00D90E30"/>
    <w:rsid w:val="00D9330D"/>
    <w:rsid w:val="00DA2370"/>
    <w:rsid w:val="00DA4FEF"/>
    <w:rsid w:val="00DA5B94"/>
    <w:rsid w:val="00DB2F79"/>
    <w:rsid w:val="00DB3C58"/>
    <w:rsid w:val="00DB4237"/>
    <w:rsid w:val="00DB4737"/>
    <w:rsid w:val="00DB6B64"/>
    <w:rsid w:val="00DC109A"/>
    <w:rsid w:val="00DC2070"/>
    <w:rsid w:val="00DC285C"/>
    <w:rsid w:val="00DC2C76"/>
    <w:rsid w:val="00DC4F18"/>
    <w:rsid w:val="00DC7027"/>
    <w:rsid w:val="00DD0D86"/>
    <w:rsid w:val="00DD1640"/>
    <w:rsid w:val="00DD232F"/>
    <w:rsid w:val="00DD3A2D"/>
    <w:rsid w:val="00DD581D"/>
    <w:rsid w:val="00DD690B"/>
    <w:rsid w:val="00DD7922"/>
    <w:rsid w:val="00DE0AD4"/>
    <w:rsid w:val="00DE1434"/>
    <w:rsid w:val="00DE2C4A"/>
    <w:rsid w:val="00DE33BF"/>
    <w:rsid w:val="00DE4B7F"/>
    <w:rsid w:val="00DE63EB"/>
    <w:rsid w:val="00DE653A"/>
    <w:rsid w:val="00DE6B13"/>
    <w:rsid w:val="00DE7BD6"/>
    <w:rsid w:val="00DE7BE0"/>
    <w:rsid w:val="00DE7EFD"/>
    <w:rsid w:val="00DE7F39"/>
    <w:rsid w:val="00DF0281"/>
    <w:rsid w:val="00DF1312"/>
    <w:rsid w:val="00DF18E3"/>
    <w:rsid w:val="00DF1D14"/>
    <w:rsid w:val="00DF1F88"/>
    <w:rsid w:val="00DF2031"/>
    <w:rsid w:val="00DF302F"/>
    <w:rsid w:val="00DF4861"/>
    <w:rsid w:val="00DF4924"/>
    <w:rsid w:val="00DF5B3E"/>
    <w:rsid w:val="00DF6A23"/>
    <w:rsid w:val="00DF6F62"/>
    <w:rsid w:val="00DF71C0"/>
    <w:rsid w:val="00DF72E1"/>
    <w:rsid w:val="00E00C4F"/>
    <w:rsid w:val="00E017AC"/>
    <w:rsid w:val="00E03A6B"/>
    <w:rsid w:val="00E03DAF"/>
    <w:rsid w:val="00E04D17"/>
    <w:rsid w:val="00E04EBD"/>
    <w:rsid w:val="00E0500A"/>
    <w:rsid w:val="00E05F45"/>
    <w:rsid w:val="00E06700"/>
    <w:rsid w:val="00E070F5"/>
    <w:rsid w:val="00E10738"/>
    <w:rsid w:val="00E169B5"/>
    <w:rsid w:val="00E16CEA"/>
    <w:rsid w:val="00E20F83"/>
    <w:rsid w:val="00E2327D"/>
    <w:rsid w:val="00E2375C"/>
    <w:rsid w:val="00E2395B"/>
    <w:rsid w:val="00E240A2"/>
    <w:rsid w:val="00E26725"/>
    <w:rsid w:val="00E2699D"/>
    <w:rsid w:val="00E27167"/>
    <w:rsid w:val="00E275DD"/>
    <w:rsid w:val="00E30CBB"/>
    <w:rsid w:val="00E30D63"/>
    <w:rsid w:val="00E31C6E"/>
    <w:rsid w:val="00E3311B"/>
    <w:rsid w:val="00E336FA"/>
    <w:rsid w:val="00E341F2"/>
    <w:rsid w:val="00E3439A"/>
    <w:rsid w:val="00E361B8"/>
    <w:rsid w:val="00E37542"/>
    <w:rsid w:val="00E40C8A"/>
    <w:rsid w:val="00E443EA"/>
    <w:rsid w:val="00E44F59"/>
    <w:rsid w:val="00E44F73"/>
    <w:rsid w:val="00E44F85"/>
    <w:rsid w:val="00E45E51"/>
    <w:rsid w:val="00E464FA"/>
    <w:rsid w:val="00E506C3"/>
    <w:rsid w:val="00E50B40"/>
    <w:rsid w:val="00E56C47"/>
    <w:rsid w:val="00E573BC"/>
    <w:rsid w:val="00E611A4"/>
    <w:rsid w:val="00E62FD8"/>
    <w:rsid w:val="00E65321"/>
    <w:rsid w:val="00E66643"/>
    <w:rsid w:val="00E66700"/>
    <w:rsid w:val="00E668AA"/>
    <w:rsid w:val="00E6756B"/>
    <w:rsid w:val="00E677FD"/>
    <w:rsid w:val="00E679C4"/>
    <w:rsid w:val="00E67A87"/>
    <w:rsid w:val="00E67DB1"/>
    <w:rsid w:val="00E70262"/>
    <w:rsid w:val="00E71487"/>
    <w:rsid w:val="00E71718"/>
    <w:rsid w:val="00E719A6"/>
    <w:rsid w:val="00E7264E"/>
    <w:rsid w:val="00E73934"/>
    <w:rsid w:val="00E750FE"/>
    <w:rsid w:val="00E76FEF"/>
    <w:rsid w:val="00E81742"/>
    <w:rsid w:val="00E87171"/>
    <w:rsid w:val="00E873E2"/>
    <w:rsid w:val="00E87EA3"/>
    <w:rsid w:val="00E92A93"/>
    <w:rsid w:val="00E930F2"/>
    <w:rsid w:val="00E9504E"/>
    <w:rsid w:val="00E9645E"/>
    <w:rsid w:val="00E96D65"/>
    <w:rsid w:val="00EA1944"/>
    <w:rsid w:val="00EA2436"/>
    <w:rsid w:val="00EA304E"/>
    <w:rsid w:val="00EA4A6C"/>
    <w:rsid w:val="00EA5EA0"/>
    <w:rsid w:val="00EA70E5"/>
    <w:rsid w:val="00EB2AC3"/>
    <w:rsid w:val="00EB4E02"/>
    <w:rsid w:val="00EB6294"/>
    <w:rsid w:val="00EB6F7E"/>
    <w:rsid w:val="00EB76F4"/>
    <w:rsid w:val="00EB7D5B"/>
    <w:rsid w:val="00EC1DA8"/>
    <w:rsid w:val="00EC1E37"/>
    <w:rsid w:val="00EC495B"/>
    <w:rsid w:val="00EC4F37"/>
    <w:rsid w:val="00EC56EA"/>
    <w:rsid w:val="00EC6CBF"/>
    <w:rsid w:val="00EC7107"/>
    <w:rsid w:val="00ED5FBA"/>
    <w:rsid w:val="00ED6569"/>
    <w:rsid w:val="00ED7947"/>
    <w:rsid w:val="00ED7D52"/>
    <w:rsid w:val="00EE09F4"/>
    <w:rsid w:val="00EE0AF1"/>
    <w:rsid w:val="00EE22A9"/>
    <w:rsid w:val="00EE4499"/>
    <w:rsid w:val="00EE44E3"/>
    <w:rsid w:val="00EE4E25"/>
    <w:rsid w:val="00EE55F2"/>
    <w:rsid w:val="00EE697E"/>
    <w:rsid w:val="00EE7D56"/>
    <w:rsid w:val="00EF0F96"/>
    <w:rsid w:val="00EF158D"/>
    <w:rsid w:val="00EF16D3"/>
    <w:rsid w:val="00EF3D26"/>
    <w:rsid w:val="00EF5061"/>
    <w:rsid w:val="00EF6A56"/>
    <w:rsid w:val="00EF758B"/>
    <w:rsid w:val="00F00321"/>
    <w:rsid w:val="00F01024"/>
    <w:rsid w:val="00F01476"/>
    <w:rsid w:val="00F03783"/>
    <w:rsid w:val="00F03FE6"/>
    <w:rsid w:val="00F0441E"/>
    <w:rsid w:val="00F06342"/>
    <w:rsid w:val="00F068D1"/>
    <w:rsid w:val="00F07859"/>
    <w:rsid w:val="00F10009"/>
    <w:rsid w:val="00F12093"/>
    <w:rsid w:val="00F13EF8"/>
    <w:rsid w:val="00F152F9"/>
    <w:rsid w:val="00F15EE8"/>
    <w:rsid w:val="00F16C0F"/>
    <w:rsid w:val="00F16F82"/>
    <w:rsid w:val="00F171E3"/>
    <w:rsid w:val="00F1739E"/>
    <w:rsid w:val="00F17733"/>
    <w:rsid w:val="00F203CE"/>
    <w:rsid w:val="00F20CD0"/>
    <w:rsid w:val="00F23721"/>
    <w:rsid w:val="00F23938"/>
    <w:rsid w:val="00F249CC"/>
    <w:rsid w:val="00F25458"/>
    <w:rsid w:val="00F255A3"/>
    <w:rsid w:val="00F26D3F"/>
    <w:rsid w:val="00F27643"/>
    <w:rsid w:val="00F308AB"/>
    <w:rsid w:val="00F30D90"/>
    <w:rsid w:val="00F32CAB"/>
    <w:rsid w:val="00F32E52"/>
    <w:rsid w:val="00F335D1"/>
    <w:rsid w:val="00F33F85"/>
    <w:rsid w:val="00F3400C"/>
    <w:rsid w:val="00F34076"/>
    <w:rsid w:val="00F404A3"/>
    <w:rsid w:val="00F40E5A"/>
    <w:rsid w:val="00F40F0A"/>
    <w:rsid w:val="00F4162E"/>
    <w:rsid w:val="00F430C1"/>
    <w:rsid w:val="00F45447"/>
    <w:rsid w:val="00F457EE"/>
    <w:rsid w:val="00F45DF4"/>
    <w:rsid w:val="00F46D45"/>
    <w:rsid w:val="00F47083"/>
    <w:rsid w:val="00F47FB5"/>
    <w:rsid w:val="00F52275"/>
    <w:rsid w:val="00F54E19"/>
    <w:rsid w:val="00F5695C"/>
    <w:rsid w:val="00F577FD"/>
    <w:rsid w:val="00F579D1"/>
    <w:rsid w:val="00F62CBF"/>
    <w:rsid w:val="00F6357C"/>
    <w:rsid w:val="00F63DC9"/>
    <w:rsid w:val="00F64637"/>
    <w:rsid w:val="00F66394"/>
    <w:rsid w:val="00F669BC"/>
    <w:rsid w:val="00F66E30"/>
    <w:rsid w:val="00F70846"/>
    <w:rsid w:val="00F70BE5"/>
    <w:rsid w:val="00F71ED6"/>
    <w:rsid w:val="00F768DF"/>
    <w:rsid w:val="00F8211C"/>
    <w:rsid w:val="00F823EB"/>
    <w:rsid w:val="00F84B95"/>
    <w:rsid w:val="00F8623C"/>
    <w:rsid w:val="00F87274"/>
    <w:rsid w:val="00F90F02"/>
    <w:rsid w:val="00F9297E"/>
    <w:rsid w:val="00F93565"/>
    <w:rsid w:val="00F94803"/>
    <w:rsid w:val="00F9491D"/>
    <w:rsid w:val="00F95E4F"/>
    <w:rsid w:val="00F96E45"/>
    <w:rsid w:val="00FA0497"/>
    <w:rsid w:val="00FA2AC0"/>
    <w:rsid w:val="00FA6D0C"/>
    <w:rsid w:val="00FB0FDB"/>
    <w:rsid w:val="00FB10B6"/>
    <w:rsid w:val="00FB1803"/>
    <w:rsid w:val="00FB1907"/>
    <w:rsid w:val="00FB59AC"/>
    <w:rsid w:val="00FB6620"/>
    <w:rsid w:val="00FB6BC5"/>
    <w:rsid w:val="00FB6BE3"/>
    <w:rsid w:val="00FB6C18"/>
    <w:rsid w:val="00FB7CB4"/>
    <w:rsid w:val="00FB7EB2"/>
    <w:rsid w:val="00FC375B"/>
    <w:rsid w:val="00FC3D97"/>
    <w:rsid w:val="00FC407E"/>
    <w:rsid w:val="00FC4477"/>
    <w:rsid w:val="00FC4E6D"/>
    <w:rsid w:val="00FC5107"/>
    <w:rsid w:val="00FC7EDB"/>
    <w:rsid w:val="00FD0A31"/>
    <w:rsid w:val="00FD1FB6"/>
    <w:rsid w:val="00FD36E4"/>
    <w:rsid w:val="00FD39A4"/>
    <w:rsid w:val="00FD3A91"/>
    <w:rsid w:val="00FD4A31"/>
    <w:rsid w:val="00FD5845"/>
    <w:rsid w:val="00FD5DFB"/>
    <w:rsid w:val="00FD66C9"/>
    <w:rsid w:val="00FD670D"/>
    <w:rsid w:val="00FD7CE0"/>
    <w:rsid w:val="00FE07F4"/>
    <w:rsid w:val="00FE1316"/>
    <w:rsid w:val="00FE23B8"/>
    <w:rsid w:val="00FE24DC"/>
    <w:rsid w:val="00FE5CF0"/>
    <w:rsid w:val="00FE6F22"/>
    <w:rsid w:val="00FE7413"/>
    <w:rsid w:val="00FF1402"/>
    <w:rsid w:val="00FF1651"/>
    <w:rsid w:val="00FF1A44"/>
    <w:rsid w:val="00FF26C3"/>
    <w:rsid w:val="00FF2AF4"/>
    <w:rsid w:val="00FF4F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
    </o:shapedefaults>
    <o:shapelayout v:ext="edit">
      <o:idmap v:ext="edit" data="1"/>
    </o:shapelayout>
  </w:shapeDefaults>
  <w:decimalSymbol w:val=","/>
  <w:listSeparator w:val=";"/>
  <w15:docId w15:val="{CFF0C15A-C9E0-4D04-9741-5F48E56D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AA3"/>
  </w:style>
  <w:style w:type="paragraph" w:styleId="1">
    <w:name w:val="heading 1"/>
    <w:basedOn w:val="a"/>
    <w:next w:val="a"/>
    <w:link w:val="10"/>
    <w:uiPriority w:val="9"/>
    <w:qFormat/>
    <w:rsid w:val="009C3A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3A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C3A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C3AA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C3AA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C3AA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C3AA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C3AA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C3AA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3AA3"/>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E0500A"/>
  </w:style>
  <w:style w:type="paragraph" w:styleId="a3">
    <w:name w:val="Normal (Web)"/>
    <w:basedOn w:val="a"/>
    <w:uiPriority w:val="99"/>
    <w:unhideWhenUsed/>
    <w:rsid w:val="00E05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0500A"/>
  </w:style>
  <w:style w:type="paragraph" w:styleId="a4">
    <w:name w:val="List Paragraph"/>
    <w:basedOn w:val="a"/>
    <w:uiPriority w:val="34"/>
    <w:qFormat/>
    <w:rsid w:val="009C3AA3"/>
    <w:pPr>
      <w:ind w:left="720"/>
      <w:contextualSpacing/>
    </w:pPr>
  </w:style>
  <w:style w:type="character" w:styleId="a5">
    <w:name w:val="Strong"/>
    <w:basedOn w:val="a0"/>
    <w:uiPriority w:val="22"/>
    <w:qFormat/>
    <w:rsid w:val="009C3AA3"/>
    <w:rPr>
      <w:b/>
      <w:bCs/>
    </w:rPr>
  </w:style>
  <w:style w:type="character" w:styleId="a6">
    <w:name w:val="Emphasis"/>
    <w:basedOn w:val="a0"/>
    <w:uiPriority w:val="20"/>
    <w:qFormat/>
    <w:rsid w:val="009C3AA3"/>
    <w:rPr>
      <w:i/>
      <w:iCs/>
    </w:rPr>
  </w:style>
  <w:style w:type="paragraph" w:customStyle="1" w:styleId="110">
    <w:name w:val="Знак Знак1 Знак Знак Знак1 Знак Знак Знак Знак Знак Знак Знак"/>
    <w:basedOn w:val="a"/>
    <w:autoRedefine/>
    <w:rsid w:val="00123B31"/>
    <w:pPr>
      <w:spacing w:after="160" w:line="240" w:lineRule="exact"/>
    </w:pPr>
    <w:rPr>
      <w:rFonts w:ascii="Times New Roman" w:eastAsia="SimSun" w:hAnsi="Times New Roman" w:cs="Times New Roman"/>
      <w:b/>
      <w:sz w:val="28"/>
      <w:szCs w:val="24"/>
      <w:lang w:val="en-US"/>
    </w:rPr>
  </w:style>
  <w:style w:type="paragraph" w:customStyle="1" w:styleId="12">
    <w:name w:val="Знак Знак1"/>
    <w:basedOn w:val="a"/>
    <w:rsid w:val="004E630C"/>
    <w:pPr>
      <w:spacing w:after="0" w:line="240" w:lineRule="auto"/>
    </w:pPr>
    <w:rPr>
      <w:rFonts w:ascii="Verdana" w:eastAsia="Times New Roman" w:hAnsi="Verdana" w:cs="Verdana"/>
      <w:sz w:val="20"/>
      <w:szCs w:val="20"/>
      <w:lang w:val="en-US"/>
    </w:rPr>
  </w:style>
  <w:style w:type="paragraph" w:styleId="a7">
    <w:name w:val="No Spacing"/>
    <w:uiPriority w:val="1"/>
    <w:qFormat/>
    <w:rsid w:val="009C3AA3"/>
    <w:pPr>
      <w:spacing w:after="0" w:line="240" w:lineRule="auto"/>
    </w:pPr>
  </w:style>
  <w:style w:type="character" w:customStyle="1" w:styleId="20">
    <w:name w:val="Заголовок 2 Знак"/>
    <w:basedOn w:val="a0"/>
    <w:link w:val="2"/>
    <w:uiPriority w:val="9"/>
    <w:rsid w:val="009C3AA3"/>
    <w:rPr>
      <w:rFonts w:asciiTheme="majorHAnsi" w:eastAsiaTheme="majorEastAsia" w:hAnsiTheme="majorHAnsi" w:cstheme="majorBidi"/>
      <w:b/>
      <w:bCs/>
      <w:color w:val="4F81BD" w:themeColor="accent1"/>
      <w:sz w:val="26"/>
      <w:szCs w:val="26"/>
    </w:rPr>
  </w:style>
  <w:style w:type="paragraph" w:styleId="a8">
    <w:name w:val="Title"/>
    <w:basedOn w:val="a"/>
    <w:next w:val="a"/>
    <w:link w:val="a9"/>
    <w:uiPriority w:val="10"/>
    <w:qFormat/>
    <w:rsid w:val="009C3A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9C3AA3"/>
    <w:rPr>
      <w:rFonts w:asciiTheme="majorHAnsi" w:eastAsiaTheme="majorEastAsia" w:hAnsiTheme="majorHAnsi" w:cstheme="majorBidi"/>
      <w:color w:val="17365D" w:themeColor="text2" w:themeShade="BF"/>
      <w:spacing w:val="5"/>
      <w:kern w:val="28"/>
      <w:sz w:val="52"/>
      <w:szCs w:val="52"/>
    </w:rPr>
  </w:style>
  <w:style w:type="paragraph" w:styleId="aa">
    <w:name w:val="Balloon Text"/>
    <w:basedOn w:val="a"/>
    <w:link w:val="ab"/>
    <w:uiPriority w:val="99"/>
    <w:semiHidden/>
    <w:unhideWhenUsed/>
    <w:rsid w:val="001309C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09C6"/>
    <w:rPr>
      <w:rFonts w:ascii="Tahoma" w:hAnsi="Tahoma" w:cs="Tahoma"/>
      <w:sz w:val="16"/>
      <w:szCs w:val="16"/>
    </w:rPr>
  </w:style>
  <w:style w:type="paragraph" w:customStyle="1" w:styleId="Standard">
    <w:name w:val="Standard"/>
    <w:rsid w:val="00A7521D"/>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styleId="ac">
    <w:name w:val="Hyperlink"/>
    <w:basedOn w:val="a0"/>
    <w:uiPriority w:val="99"/>
    <w:unhideWhenUsed/>
    <w:rsid w:val="00E930F2"/>
    <w:rPr>
      <w:color w:val="0000FF" w:themeColor="hyperlink"/>
      <w:u w:val="single"/>
    </w:rPr>
  </w:style>
  <w:style w:type="table" w:styleId="ad">
    <w:name w:val="Table Grid"/>
    <w:basedOn w:val="a1"/>
    <w:uiPriority w:val="39"/>
    <w:rsid w:val="004D43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7124F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124F0"/>
  </w:style>
  <w:style w:type="paragraph" w:styleId="af0">
    <w:name w:val="footer"/>
    <w:basedOn w:val="a"/>
    <w:link w:val="af1"/>
    <w:uiPriority w:val="99"/>
    <w:unhideWhenUsed/>
    <w:rsid w:val="007124F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124F0"/>
  </w:style>
  <w:style w:type="character" w:customStyle="1" w:styleId="30">
    <w:name w:val="Заголовок 3 Знак"/>
    <w:basedOn w:val="a0"/>
    <w:link w:val="3"/>
    <w:uiPriority w:val="9"/>
    <w:rsid w:val="009C3AA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9C3AA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C3AA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C3AA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C3AA3"/>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C3AA3"/>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C3AA3"/>
    <w:rPr>
      <w:rFonts w:asciiTheme="majorHAnsi" w:eastAsiaTheme="majorEastAsia" w:hAnsiTheme="majorHAnsi" w:cstheme="majorBidi"/>
      <w:i/>
      <w:iCs/>
      <w:color w:val="404040" w:themeColor="text1" w:themeTint="BF"/>
      <w:sz w:val="20"/>
      <w:szCs w:val="20"/>
    </w:rPr>
  </w:style>
  <w:style w:type="paragraph" w:styleId="af2">
    <w:name w:val="caption"/>
    <w:basedOn w:val="a"/>
    <w:next w:val="a"/>
    <w:uiPriority w:val="35"/>
    <w:semiHidden/>
    <w:unhideWhenUsed/>
    <w:qFormat/>
    <w:rsid w:val="009C3AA3"/>
    <w:pPr>
      <w:spacing w:line="240" w:lineRule="auto"/>
    </w:pPr>
    <w:rPr>
      <w:b/>
      <w:bCs/>
      <w:color w:val="4F81BD" w:themeColor="accent1"/>
      <w:sz w:val="18"/>
      <w:szCs w:val="18"/>
    </w:rPr>
  </w:style>
  <w:style w:type="paragraph" w:styleId="af3">
    <w:name w:val="Subtitle"/>
    <w:basedOn w:val="a"/>
    <w:next w:val="a"/>
    <w:link w:val="af4"/>
    <w:uiPriority w:val="11"/>
    <w:qFormat/>
    <w:rsid w:val="009C3A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4">
    <w:name w:val="Подзаголовок Знак"/>
    <w:basedOn w:val="a0"/>
    <w:link w:val="af3"/>
    <w:uiPriority w:val="11"/>
    <w:rsid w:val="009C3AA3"/>
    <w:rPr>
      <w:rFonts w:asciiTheme="majorHAnsi" w:eastAsiaTheme="majorEastAsia" w:hAnsiTheme="majorHAnsi" w:cstheme="majorBidi"/>
      <w:i/>
      <w:iCs/>
      <w:color w:val="4F81BD" w:themeColor="accent1"/>
      <w:spacing w:val="15"/>
      <w:sz w:val="24"/>
      <w:szCs w:val="24"/>
    </w:rPr>
  </w:style>
  <w:style w:type="paragraph" w:styleId="21">
    <w:name w:val="Quote"/>
    <w:basedOn w:val="a"/>
    <w:next w:val="a"/>
    <w:link w:val="22"/>
    <w:uiPriority w:val="29"/>
    <w:qFormat/>
    <w:rsid w:val="009C3AA3"/>
    <w:rPr>
      <w:i/>
      <w:iCs/>
      <w:color w:val="000000" w:themeColor="text1"/>
    </w:rPr>
  </w:style>
  <w:style w:type="character" w:customStyle="1" w:styleId="22">
    <w:name w:val="Цитата 2 Знак"/>
    <w:basedOn w:val="a0"/>
    <w:link w:val="21"/>
    <w:uiPriority w:val="29"/>
    <w:rsid w:val="009C3AA3"/>
    <w:rPr>
      <w:i/>
      <w:iCs/>
      <w:color w:val="000000" w:themeColor="text1"/>
    </w:rPr>
  </w:style>
  <w:style w:type="paragraph" w:styleId="af5">
    <w:name w:val="Intense Quote"/>
    <w:basedOn w:val="a"/>
    <w:next w:val="a"/>
    <w:link w:val="af6"/>
    <w:uiPriority w:val="30"/>
    <w:qFormat/>
    <w:rsid w:val="009C3AA3"/>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9C3AA3"/>
    <w:rPr>
      <w:b/>
      <w:bCs/>
      <w:i/>
      <w:iCs/>
      <w:color w:val="4F81BD" w:themeColor="accent1"/>
    </w:rPr>
  </w:style>
  <w:style w:type="character" w:styleId="af7">
    <w:name w:val="Subtle Emphasis"/>
    <w:basedOn w:val="a0"/>
    <w:uiPriority w:val="19"/>
    <w:qFormat/>
    <w:rsid w:val="009C3AA3"/>
    <w:rPr>
      <w:i/>
      <w:iCs/>
      <w:color w:val="808080" w:themeColor="text1" w:themeTint="7F"/>
    </w:rPr>
  </w:style>
  <w:style w:type="character" w:styleId="af8">
    <w:name w:val="Intense Emphasis"/>
    <w:basedOn w:val="a0"/>
    <w:uiPriority w:val="21"/>
    <w:qFormat/>
    <w:rsid w:val="009C3AA3"/>
    <w:rPr>
      <w:b/>
      <w:bCs/>
      <w:i/>
      <w:iCs/>
      <w:color w:val="4F81BD" w:themeColor="accent1"/>
    </w:rPr>
  </w:style>
  <w:style w:type="character" w:styleId="af9">
    <w:name w:val="Subtle Reference"/>
    <w:basedOn w:val="a0"/>
    <w:uiPriority w:val="31"/>
    <w:qFormat/>
    <w:rsid w:val="009C3AA3"/>
    <w:rPr>
      <w:smallCaps/>
      <w:color w:val="C0504D" w:themeColor="accent2"/>
      <w:u w:val="single"/>
    </w:rPr>
  </w:style>
  <w:style w:type="character" w:styleId="afa">
    <w:name w:val="Intense Reference"/>
    <w:basedOn w:val="a0"/>
    <w:uiPriority w:val="32"/>
    <w:qFormat/>
    <w:rsid w:val="009C3AA3"/>
    <w:rPr>
      <w:b/>
      <w:bCs/>
      <w:smallCaps/>
      <w:color w:val="C0504D" w:themeColor="accent2"/>
      <w:spacing w:val="5"/>
      <w:u w:val="single"/>
    </w:rPr>
  </w:style>
  <w:style w:type="character" w:styleId="afb">
    <w:name w:val="Book Title"/>
    <w:basedOn w:val="a0"/>
    <w:uiPriority w:val="33"/>
    <w:qFormat/>
    <w:rsid w:val="009C3AA3"/>
    <w:rPr>
      <w:b/>
      <w:bCs/>
      <w:smallCaps/>
      <w:spacing w:val="5"/>
    </w:rPr>
  </w:style>
  <w:style w:type="paragraph" w:styleId="afc">
    <w:name w:val="TOC Heading"/>
    <w:basedOn w:val="1"/>
    <w:next w:val="a"/>
    <w:uiPriority w:val="39"/>
    <w:semiHidden/>
    <w:unhideWhenUsed/>
    <w:qFormat/>
    <w:rsid w:val="009C3AA3"/>
    <w:pPr>
      <w:outlineLvl w:val="9"/>
    </w:pPr>
  </w:style>
  <w:style w:type="paragraph" w:customStyle="1" w:styleId="13">
    <w:name w:val="Знак Знак1"/>
    <w:basedOn w:val="a"/>
    <w:rsid w:val="00E65321"/>
    <w:pPr>
      <w:spacing w:after="0" w:line="240" w:lineRule="auto"/>
    </w:pPr>
    <w:rPr>
      <w:rFonts w:ascii="Verdana" w:eastAsia="Times New Roman" w:hAnsi="Verdana" w:cs="Verdana"/>
      <w:sz w:val="20"/>
      <w:szCs w:val="20"/>
      <w:lang w:val="en-US"/>
    </w:rPr>
  </w:style>
  <w:style w:type="paragraph" w:styleId="afd">
    <w:name w:val="footnote text"/>
    <w:basedOn w:val="a"/>
    <w:link w:val="afe"/>
    <w:uiPriority w:val="99"/>
    <w:semiHidden/>
    <w:unhideWhenUsed/>
    <w:rsid w:val="00CC5778"/>
    <w:pPr>
      <w:spacing w:after="0" w:line="240" w:lineRule="auto"/>
    </w:pPr>
    <w:rPr>
      <w:sz w:val="20"/>
      <w:szCs w:val="20"/>
    </w:rPr>
  </w:style>
  <w:style w:type="character" w:customStyle="1" w:styleId="afe">
    <w:name w:val="Текст сноски Знак"/>
    <w:basedOn w:val="a0"/>
    <w:link w:val="afd"/>
    <w:uiPriority w:val="99"/>
    <w:semiHidden/>
    <w:rsid w:val="00CC5778"/>
    <w:rPr>
      <w:sz w:val="20"/>
      <w:szCs w:val="20"/>
    </w:rPr>
  </w:style>
  <w:style w:type="character" w:styleId="aff">
    <w:name w:val="footnote reference"/>
    <w:basedOn w:val="a0"/>
    <w:uiPriority w:val="99"/>
    <w:semiHidden/>
    <w:unhideWhenUsed/>
    <w:rsid w:val="00CC5778"/>
    <w:rPr>
      <w:vertAlign w:val="superscript"/>
    </w:rPr>
  </w:style>
  <w:style w:type="paragraph" w:customStyle="1" w:styleId="aff0">
    <w:name w:val="Знак"/>
    <w:basedOn w:val="a"/>
    <w:rsid w:val="00466E1B"/>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46838">
      <w:bodyDiv w:val="1"/>
      <w:marLeft w:val="0"/>
      <w:marRight w:val="0"/>
      <w:marTop w:val="0"/>
      <w:marBottom w:val="0"/>
      <w:divBdr>
        <w:top w:val="none" w:sz="0" w:space="0" w:color="auto"/>
        <w:left w:val="none" w:sz="0" w:space="0" w:color="auto"/>
        <w:bottom w:val="none" w:sz="0" w:space="0" w:color="auto"/>
        <w:right w:val="none" w:sz="0" w:space="0" w:color="auto"/>
      </w:divBdr>
    </w:div>
    <w:div w:id="231354194">
      <w:bodyDiv w:val="1"/>
      <w:marLeft w:val="0"/>
      <w:marRight w:val="0"/>
      <w:marTop w:val="0"/>
      <w:marBottom w:val="0"/>
      <w:divBdr>
        <w:top w:val="none" w:sz="0" w:space="0" w:color="auto"/>
        <w:left w:val="none" w:sz="0" w:space="0" w:color="auto"/>
        <w:bottom w:val="none" w:sz="0" w:space="0" w:color="auto"/>
        <w:right w:val="none" w:sz="0" w:space="0" w:color="auto"/>
      </w:divBdr>
    </w:div>
    <w:div w:id="306280418">
      <w:bodyDiv w:val="1"/>
      <w:marLeft w:val="0"/>
      <w:marRight w:val="0"/>
      <w:marTop w:val="0"/>
      <w:marBottom w:val="0"/>
      <w:divBdr>
        <w:top w:val="none" w:sz="0" w:space="0" w:color="auto"/>
        <w:left w:val="none" w:sz="0" w:space="0" w:color="auto"/>
        <w:bottom w:val="none" w:sz="0" w:space="0" w:color="auto"/>
        <w:right w:val="none" w:sz="0" w:space="0" w:color="auto"/>
      </w:divBdr>
    </w:div>
    <w:div w:id="337587161">
      <w:bodyDiv w:val="1"/>
      <w:marLeft w:val="0"/>
      <w:marRight w:val="0"/>
      <w:marTop w:val="0"/>
      <w:marBottom w:val="0"/>
      <w:divBdr>
        <w:top w:val="none" w:sz="0" w:space="0" w:color="auto"/>
        <w:left w:val="none" w:sz="0" w:space="0" w:color="auto"/>
        <w:bottom w:val="none" w:sz="0" w:space="0" w:color="auto"/>
        <w:right w:val="none" w:sz="0" w:space="0" w:color="auto"/>
      </w:divBdr>
    </w:div>
    <w:div w:id="410197092">
      <w:bodyDiv w:val="1"/>
      <w:marLeft w:val="0"/>
      <w:marRight w:val="0"/>
      <w:marTop w:val="0"/>
      <w:marBottom w:val="0"/>
      <w:divBdr>
        <w:top w:val="none" w:sz="0" w:space="0" w:color="auto"/>
        <w:left w:val="none" w:sz="0" w:space="0" w:color="auto"/>
        <w:bottom w:val="none" w:sz="0" w:space="0" w:color="auto"/>
        <w:right w:val="none" w:sz="0" w:space="0" w:color="auto"/>
      </w:divBdr>
    </w:div>
    <w:div w:id="424694445">
      <w:bodyDiv w:val="1"/>
      <w:marLeft w:val="0"/>
      <w:marRight w:val="0"/>
      <w:marTop w:val="0"/>
      <w:marBottom w:val="0"/>
      <w:divBdr>
        <w:top w:val="none" w:sz="0" w:space="0" w:color="auto"/>
        <w:left w:val="none" w:sz="0" w:space="0" w:color="auto"/>
        <w:bottom w:val="none" w:sz="0" w:space="0" w:color="auto"/>
        <w:right w:val="none" w:sz="0" w:space="0" w:color="auto"/>
      </w:divBdr>
    </w:div>
    <w:div w:id="466751420">
      <w:bodyDiv w:val="1"/>
      <w:marLeft w:val="0"/>
      <w:marRight w:val="0"/>
      <w:marTop w:val="0"/>
      <w:marBottom w:val="0"/>
      <w:divBdr>
        <w:top w:val="none" w:sz="0" w:space="0" w:color="auto"/>
        <w:left w:val="none" w:sz="0" w:space="0" w:color="auto"/>
        <w:bottom w:val="none" w:sz="0" w:space="0" w:color="auto"/>
        <w:right w:val="none" w:sz="0" w:space="0" w:color="auto"/>
      </w:divBdr>
      <w:divsChild>
        <w:div w:id="1392729841">
          <w:marLeft w:val="0"/>
          <w:marRight w:val="0"/>
          <w:marTop w:val="0"/>
          <w:marBottom w:val="0"/>
          <w:divBdr>
            <w:top w:val="single" w:sz="6" w:space="3" w:color="auto"/>
            <w:left w:val="single" w:sz="2" w:space="3" w:color="auto"/>
            <w:bottom w:val="single" w:sz="6" w:space="3" w:color="auto"/>
            <w:right w:val="single" w:sz="2" w:space="3" w:color="auto"/>
          </w:divBdr>
          <w:divsChild>
            <w:div w:id="1810246297">
              <w:marLeft w:val="0"/>
              <w:marRight w:val="0"/>
              <w:marTop w:val="0"/>
              <w:marBottom w:val="0"/>
              <w:divBdr>
                <w:top w:val="none" w:sz="0" w:space="0" w:color="auto"/>
                <w:left w:val="none" w:sz="0" w:space="0" w:color="auto"/>
                <w:bottom w:val="none" w:sz="0" w:space="0" w:color="auto"/>
                <w:right w:val="none" w:sz="0" w:space="0" w:color="auto"/>
              </w:divBdr>
              <w:divsChild>
                <w:div w:id="716441256">
                  <w:marLeft w:val="0"/>
                  <w:marRight w:val="0"/>
                  <w:marTop w:val="0"/>
                  <w:marBottom w:val="0"/>
                  <w:divBdr>
                    <w:top w:val="single" w:sz="6" w:space="0" w:color="DDDFE2"/>
                    <w:left w:val="single" w:sz="6" w:space="0" w:color="DDDFE2"/>
                    <w:bottom w:val="single" w:sz="6" w:space="0" w:color="DDDFE2"/>
                    <w:right w:val="single" w:sz="6" w:space="0" w:color="DDDFE2"/>
                  </w:divBdr>
                </w:div>
              </w:divsChild>
            </w:div>
          </w:divsChild>
        </w:div>
        <w:div w:id="1457062806">
          <w:marLeft w:val="0"/>
          <w:marRight w:val="0"/>
          <w:marTop w:val="0"/>
          <w:marBottom w:val="240"/>
          <w:divBdr>
            <w:top w:val="none" w:sz="0" w:space="0" w:color="auto"/>
            <w:left w:val="none" w:sz="0" w:space="0" w:color="auto"/>
            <w:bottom w:val="none" w:sz="0" w:space="0" w:color="auto"/>
            <w:right w:val="none" w:sz="0" w:space="0" w:color="auto"/>
          </w:divBdr>
          <w:divsChild>
            <w:div w:id="644966873">
              <w:marLeft w:val="0"/>
              <w:marRight w:val="0"/>
              <w:marTop w:val="0"/>
              <w:marBottom w:val="0"/>
              <w:divBdr>
                <w:top w:val="none" w:sz="0" w:space="0" w:color="auto"/>
                <w:left w:val="none" w:sz="0" w:space="0" w:color="auto"/>
                <w:bottom w:val="none" w:sz="0" w:space="0" w:color="auto"/>
                <w:right w:val="none" w:sz="0" w:space="0" w:color="auto"/>
              </w:divBdr>
              <w:divsChild>
                <w:div w:id="967322871">
                  <w:marLeft w:val="0"/>
                  <w:marRight w:val="0"/>
                  <w:marTop w:val="0"/>
                  <w:marBottom w:val="0"/>
                  <w:divBdr>
                    <w:top w:val="none" w:sz="0" w:space="0" w:color="auto"/>
                    <w:left w:val="none" w:sz="0" w:space="0" w:color="auto"/>
                    <w:bottom w:val="none" w:sz="0" w:space="0" w:color="auto"/>
                    <w:right w:val="none" w:sz="0" w:space="0" w:color="auto"/>
                  </w:divBdr>
                  <w:divsChild>
                    <w:div w:id="2116830444">
                      <w:marLeft w:val="0"/>
                      <w:marRight w:val="0"/>
                      <w:marTop w:val="0"/>
                      <w:marBottom w:val="0"/>
                      <w:divBdr>
                        <w:top w:val="none" w:sz="0" w:space="0" w:color="auto"/>
                        <w:left w:val="none" w:sz="0" w:space="0" w:color="auto"/>
                        <w:bottom w:val="none" w:sz="0" w:space="0" w:color="auto"/>
                        <w:right w:val="none" w:sz="0" w:space="0" w:color="auto"/>
                      </w:divBdr>
                      <w:divsChild>
                        <w:div w:id="18909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051502">
      <w:bodyDiv w:val="1"/>
      <w:marLeft w:val="0"/>
      <w:marRight w:val="0"/>
      <w:marTop w:val="0"/>
      <w:marBottom w:val="0"/>
      <w:divBdr>
        <w:top w:val="none" w:sz="0" w:space="0" w:color="auto"/>
        <w:left w:val="none" w:sz="0" w:space="0" w:color="auto"/>
        <w:bottom w:val="none" w:sz="0" w:space="0" w:color="auto"/>
        <w:right w:val="none" w:sz="0" w:space="0" w:color="auto"/>
      </w:divBdr>
    </w:div>
    <w:div w:id="600793681">
      <w:bodyDiv w:val="1"/>
      <w:marLeft w:val="0"/>
      <w:marRight w:val="0"/>
      <w:marTop w:val="0"/>
      <w:marBottom w:val="0"/>
      <w:divBdr>
        <w:top w:val="none" w:sz="0" w:space="0" w:color="auto"/>
        <w:left w:val="none" w:sz="0" w:space="0" w:color="auto"/>
        <w:bottom w:val="none" w:sz="0" w:space="0" w:color="auto"/>
        <w:right w:val="none" w:sz="0" w:space="0" w:color="auto"/>
      </w:divBdr>
    </w:div>
    <w:div w:id="697511333">
      <w:bodyDiv w:val="1"/>
      <w:marLeft w:val="0"/>
      <w:marRight w:val="0"/>
      <w:marTop w:val="0"/>
      <w:marBottom w:val="0"/>
      <w:divBdr>
        <w:top w:val="none" w:sz="0" w:space="0" w:color="auto"/>
        <w:left w:val="none" w:sz="0" w:space="0" w:color="auto"/>
        <w:bottom w:val="none" w:sz="0" w:space="0" w:color="auto"/>
        <w:right w:val="none" w:sz="0" w:space="0" w:color="auto"/>
      </w:divBdr>
    </w:div>
    <w:div w:id="898712473">
      <w:bodyDiv w:val="1"/>
      <w:marLeft w:val="0"/>
      <w:marRight w:val="0"/>
      <w:marTop w:val="0"/>
      <w:marBottom w:val="0"/>
      <w:divBdr>
        <w:top w:val="none" w:sz="0" w:space="0" w:color="auto"/>
        <w:left w:val="none" w:sz="0" w:space="0" w:color="auto"/>
        <w:bottom w:val="none" w:sz="0" w:space="0" w:color="auto"/>
        <w:right w:val="none" w:sz="0" w:space="0" w:color="auto"/>
      </w:divBdr>
    </w:div>
    <w:div w:id="1055814800">
      <w:bodyDiv w:val="1"/>
      <w:marLeft w:val="0"/>
      <w:marRight w:val="0"/>
      <w:marTop w:val="0"/>
      <w:marBottom w:val="0"/>
      <w:divBdr>
        <w:top w:val="none" w:sz="0" w:space="0" w:color="auto"/>
        <w:left w:val="none" w:sz="0" w:space="0" w:color="auto"/>
        <w:bottom w:val="none" w:sz="0" w:space="0" w:color="auto"/>
        <w:right w:val="none" w:sz="0" w:space="0" w:color="auto"/>
      </w:divBdr>
    </w:div>
    <w:div w:id="1243492995">
      <w:bodyDiv w:val="1"/>
      <w:marLeft w:val="0"/>
      <w:marRight w:val="0"/>
      <w:marTop w:val="0"/>
      <w:marBottom w:val="0"/>
      <w:divBdr>
        <w:top w:val="none" w:sz="0" w:space="0" w:color="auto"/>
        <w:left w:val="none" w:sz="0" w:space="0" w:color="auto"/>
        <w:bottom w:val="none" w:sz="0" w:space="0" w:color="auto"/>
        <w:right w:val="none" w:sz="0" w:space="0" w:color="auto"/>
      </w:divBdr>
    </w:div>
    <w:div w:id="1259824177">
      <w:bodyDiv w:val="1"/>
      <w:marLeft w:val="0"/>
      <w:marRight w:val="0"/>
      <w:marTop w:val="0"/>
      <w:marBottom w:val="0"/>
      <w:divBdr>
        <w:top w:val="none" w:sz="0" w:space="0" w:color="auto"/>
        <w:left w:val="none" w:sz="0" w:space="0" w:color="auto"/>
        <w:bottom w:val="none" w:sz="0" w:space="0" w:color="auto"/>
        <w:right w:val="none" w:sz="0" w:space="0" w:color="auto"/>
      </w:divBdr>
    </w:div>
    <w:div w:id="1278485887">
      <w:bodyDiv w:val="1"/>
      <w:marLeft w:val="0"/>
      <w:marRight w:val="0"/>
      <w:marTop w:val="0"/>
      <w:marBottom w:val="0"/>
      <w:divBdr>
        <w:top w:val="none" w:sz="0" w:space="0" w:color="auto"/>
        <w:left w:val="none" w:sz="0" w:space="0" w:color="auto"/>
        <w:bottom w:val="none" w:sz="0" w:space="0" w:color="auto"/>
        <w:right w:val="none" w:sz="0" w:space="0" w:color="auto"/>
      </w:divBdr>
    </w:div>
    <w:div w:id="1356267869">
      <w:bodyDiv w:val="1"/>
      <w:marLeft w:val="0"/>
      <w:marRight w:val="0"/>
      <w:marTop w:val="0"/>
      <w:marBottom w:val="0"/>
      <w:divBdr>
        <w:top w:val="none" w:sz="0" w:space="0" w:color="auto"/>
        <w:left w:val="none" w:sz="0" w:space="0" w:color="auto"/>
        <w:bottom w:val="none" w:sz="0" w:space="0" w:color="auto"/>
        <w:right w:val="none" w:sz="0" w:space="0" w:color="auto"/>
      </w:divBdr>
    </w:div>
    <w:div w:id="1431000745">
      <w:bodyDiv w:val="1"/>
      <w:marLeft w:val="0"/>
      <w:marRight w:val="0"/>
      <w:marTop w:val="0"/>
      <w:marBottom w:val="0"/>
      <w:divBdr>
        <w:top w:val="none" w:sz="0" w:space="0" w:color="auto"/>
        <w:left w:val="none" w:sz="0" w:space="0" w:color="auto"/>
        <w:bottom w:val="none" w:sz="0" w:space="0" w:color="auto"/>
        <w:right w:val="none" w:sz="0" w:space="0" w:color="auto"/>
      </w:divBdr>
    </w:div>
    <w:div w:id="1467506862">
      <w:bodyDiv w:val="1"/>
      <w:marLeft w:val="0"/>
      <w:marRight w:val="0"/>
      <w:marTop w:val="0"/>
      <w:marBottom w:val="0"/>
      <w:divBdr>
        <w:top w:val="none" w:sz="0" w:space="0" w:color="auto"/>
        <w:left w:val="none" w:sz="0" w:space="0" w:color="auto"/>
        <w:bottom w:val="none" w:sz="0" w:space="0" w:color="auto"/>
        <w:right w:val="none" w:sz="0" w:space="0" w:color="auto"/>
      </w:divBdr>
    </w:div>
    <w:div w:id="1531916202">
      <w:bodyDiv w:val="1"/>
      <w:marLeft w:val="0"/>
      <w:marRight w:val="0"/>
      <w:marTop w:val="0"/>
      <w:marBottom w:val="0"/>
      <w:divBdr>
        <w:top w:val="none" w:sz="0" w:space="0" w:color="auto"/>
        <w:left w:val="none" w:sz="0" w:space="0" w:color="auto"/>
        <w:bottom w:val="none" w:sz="0" w:space="0" w:color="auto"/>
        <w:right w:val="none" w:sz="0" w:space="0" w:color="auto"/>
      </w:divBdr>
    </w:div>
    <w:div w:id="1654213368">
      <w:bodyDiv w:val="1"/>
      <w:marLeft w:val="0"/>
      <w:marRight w:val="0"/>
      <w:marTop w:val="0"/>
      <w:marBottom w:val="0"/>
      <w:divBdr>
        <w:top w:val="none" w:sz="0" w:space="0" w:color="auto"/>
        <w:left w:val="none" w:sz="0" w:space="0" w:color="auto"/>
        <w:bottom w:val="none" w:sz="0" w:space="0" w:color="auto"/>
        <w:right w:val="none" w:sz="0" w:space="0" w:color="auto"/>
      </w:divBdr>
    </w:div>
    <w:div w:id="1666086138">
      <w:bodyDiv w:val="1"/>
      <w:marLeft w:val="0"/>
      <w:marRight w:val="0"/>
      <w:marTop w:val="0"/>
      <w:marBottom w:val="0"/>
      <w:divBdr>
        <w:top w:val="none" w:sz="0" w:space="0" w:color="auto"/>
        <w:left w:val="none" w:sz="0" w:space="0" w:color="auto"/>
        <w:bottom w:val="none" w:sz="0" w:space="0" w:color="auto"/>
        <w:right w:val="none" w:sz="0" w:space="0" w:color="auto"/>
      </w:divBdr>
      <w:divsChild>
        <w:div w:id="267852146">
          <w:marLeft w:val="0"/>
          <w:marRight w:val="0"/>
          <w:marTop w:val="0"/>
          <w:marBottom w:val="0"/>
          <w:divBdr>
            <w:top w:val="none" w:sz="0" w:space="0" w:color="auto"/>
            <w:left w:val="none" w:sz="0" w:space="0" w:color="auto"/>
            <w:bottom w:val="none" w:sz="0" w:space="0" w:color="auto"/>
            <w:right w:val="none" w:sz="0" w:space="0" w:color="auto"/>
          </w:divBdr>
        </w:div>
        <w:div w:id="1019702569">
          <w:marLeft w:val="0"/>
          <w:marRight w:val="0"/>
          <w:marTop w:val="0"/>
          <w:marBottom w:val="0"/>
          <w:divBdr>
            <w:top w:val="none" w:sz="0" w:space="0" w:color="auto"/>
            <w:left w:val="none" w:sz="0" w:space="0" w:color="auto"/>
            <w:bottom w:val="none" w:sz="0" w:space="0" w:color="auto"/>
            <w:right w:val="none" w:sz="0" w:space="0" w:color="auto"/>
          </w:divBdr>
        </w:div>
      </w:divsChild>
    </w:div>
    <w:div w:id="1718625572">
      <w:bodyDiv w:val="1"/>
      <w:marLeft w:val="0"/>
      <w:marRight w:val="0"/>
      <w:marTop w:val="0"/>
      <w:marBottom w:val="0"/>
      <w:divBdr>
        <w:top w:val="none" w:sz="0" w:space="0" w:color="auto"/>
        <w:left w:val="none" w:sz="0" w:space="0" w:color="auto"/>
        <w:bottom w:val="none" w:sz="0" w:space="0" w:color="auto"/>
        <w:right w:val="none" w:sz="0" w:space="0" w:color="auto"/>
      </w:divBdr>
    </w:div>
    <w:div w:id="1767000775">
      <w:bodyDiv w:val="1"/>
      <w:marLeft w:val="0"/>
      <w:marRight w:val="0"/>
      <w:marTop w:val="0"/>
      <w:marBottom w:val="0"/>
      <w:divBdr>
        <w:top w:val="none" w:sz="0" w:space="0" w:color="auto"/>
        <w:left w:val="none" w:sz="0" w:space="0" w:color="auto"/>
        <w:bottom w:val="none" w:sz="0" w:space="0" w:color="auto"/>
        <w:right w:val="none" w:sz="0" w:space="0" w:color="auto"/>
      </w:divBdr>
    </w:div>
    <w:div w:id="1769547645">
      <w:bodyDiv w:val="1"/>
      <w:marLeft w:val="0"/>
      <w:marRight w:val="0"/>
      <w:marTop w:val="0"/>
      <w:marBottom w:val="0"/>
      <w:divBdr>
        <w:top w:val="none" w:sz="0" w:space="0" w:color="auto"/>
        <w:left w:val="none" w:sz="0" w:space="0" w:color="auto"/>
        <w:bottom w:val="none" w:sz="0" w:space="0" w:color="auto"/>
        <w:right w:val="none" w:sz="0" w:space="0" w:color="auto"/>
      </w:divBdr>
    </w:div>
    <w:div w:id="1955477332">
      <w:bodyDiv w:val="1"/>
      <w:marLeft w:val="0"/>
      <w:marRight w:val="0"/>
      <w:marTop w:val="0"/>
      <w:marBottom w:val="0"/>
      <w:divBdr>
        <w:top w:val="none" w:sz="0" w:space="0" w:color="auto"/>
        <w:left w:val="none" w:sz="0" w:space="0" w:color="auto"/>
        <w:bottom w:val="none" w:sz="0" w:space="0" w:color="auto"/>
        <w:right w:val="none" w:sz="0" w:space="0" w:color="auto"/>
      </w:divBdr>
    </w:div>
    <w:div w:id="2085298930">
      <w:bodyDiv w:val="1"/>
      <w:marLeft w:val="0"/>
      <w:marRight w:val="0"/>
      <w:marTop w:val="0"/>
      <w:marBottom w:val="0"/>
      <w:divBdr>
        <w:top w:val="none" w:sz="0" w:space="0" w:color="auto"/>
        <w:left w:val="none" w:sz="0" w:space="0" w:color="auto"/>
        <w:bottom w:val="none" w:sz="0" w:space="0" w:color="auto"/>
        <w:right w:val="none" w:sz="0" w:space="0" w:color="auto"/>
      </w:divBdr>
    </w:div>
    <w:div w:id="2089109488">
      <w:bodyDiv w:val="1"/>
      <w:marLeft w:val="0"/>
      <w:marRight w:val="0"/>
      <w:marTop w:val="0"/>
      <w:marBottom w:val="0"/>
      <w:divBdr>
        <w:top w:val="none" w:sz="0" w:space="0" w:color="auto"/>
        <w:left w:val="none" w:sz="0" w:space="0" w:color="auto"/>
        <w:bottom w:val="none" w:sz="0" w:space="0" w:color="auto"/>
        <w:right w:val="none" w:sz="0" w:space="0" w:color="auto"/>
      </w:divBdr>
    </w:div>
    <w:div w:id="211224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lozerkacbs.blogspot.com/2017/05/blog-post_18.html" TargetMode="External"/><Relationship Id="rId13"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18"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7" Type="http://schemas.openxmlformats.org/officeDocument/2006/relationships/endnotes" Target="endnotes.xml"/><Relationship Id="rId12" Type="http://schemas.openxmlformats.org/officeDocument/2006/relationships/hyperlink" Target="http://dobro-biblio.com/publ/storinka_metodista/seminari_cbs/pro_imidzh_bibliotechnij_piar_ta_majbutne_bibliotek/43-1-0-537" TargetMode="External"/><Relationship Id="rId17"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0"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bib.mk.ua/index.php/2009-06-11-15-23-30/77-2011-11-06-08-23-01/2025-2016-10-10-09-06-17.html" TargetMode="External"/><Relationship Id="rId24"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5" Type="http://schemas.openxmlformats.org/officeDocument/2006/relationships/webSettings" Target="webSettings.xml"/><Relationship Id="rId15"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3"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10" Type="http://schemas.openxmlformats.org/officeDocument/2006/relationships/hyperlink" Target="http://unbib.mk.ua/index.php/2009-06-11-15-23-30/77-2011-11-06-08-23-01/3197-2018-.html" TargetMode="External"/><Relationship Id="rId19"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4" Type="http://schemas.openxmlformats.org/officeDocument/2006/relationships/settings" Target="settings.xml"/><Relationship Id="rId9" Type="http://schemas.openxmlformats.org/officeDocument/2006/relationships/hyperlink" Target="https://www.facebook.com/%D0%A1%D1%82%D0%B0%D1%80%D0%BE%D0%B1%D1%96%D0%BB%D1%8C%D1%81%D1%8C%D0%BA%D0%B8%D0%B9-%D1%80%D0%B0%D0%B9%D0%BE%D0%BD%D0%BD%D0%B8%D0%B9-%D1%86%D0%B5%D0%BD%D1%82%D1%80-%D1%81%D0%BE%D1%86%D1%96%D0%B0%D0%BB%D1%8C%D0%BD%D0%B8%D1%85-%D1%81%D0%BB%D1%83%D0%B6%D0%B1-%D0%B4%D0%BB%D1%8F-%D1%81%D1%96%D0%BC%D1%97-%D0%B4%D1%96%D1%82%D0%B5%D0%B9-%D1%82%D0%B0-%D0%BC%D0%BE%D0%BB%D0%BE%D0%B4%D1%96-1440467275967109/?hc_ref=ARRrZkz0R0_IwmBJ3jpCCCAdrQxRl-kBInr2hMhZbtdMFTsM2PuOvY2ng-v59SiFPMU&amp;fref=nf" TargetMode="External"/><Relationship Id="rId14"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2" Type="http://schemas.openxmlformats.org/officeDocument/2006/relationships/hyperlink" Target="http://hghltd.yandex.net/yandbtm?text=%D1%88%D0%BA%D0%BE%D0%BB%D0%B0%20%D0%BF%D0%B5%D1%80%D0%B5%D0%B4%D0%BE%D0%B2%D0%BE%D0%B3%D0%BE%20%20%D0%B4%D0%BE%D1%81%D0%B2%D1%96%D0%B4%D1%83%20%D0%B2%20%D0%B1%D1%96%D0%B1%D0%BB%D1%96%D0%BE%D1%82%D0%B5%D0%BA%D0%B0%D1%85&amp;url=http%3A%2F%2Fbiblioyar.at.ua%2Fplan_na_2012.doc&amp;fmode=envelope&amp;lr=143&amp;l10n=ru&amp;mime=doc&amp;sign=f78af4169c513793c39a823777e9d108&amp;keyno=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B3961-BBB3-4757-BBBF-4E4BB29FD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46</Pages>
  <Words>7322</Words>
  <Characters>41740</Characters>
  <Application>Microsoft Office Word</Application>
  <DocSecurity>0</DocSecurity>
  <Lines>347</Lines>
  <Paragraphs>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DYB1</cp:lastModifiedBy>
  <cp:revision>175</cp:revision>
  <cp:lastPrinted>2020-01-21T08:27:00Z</cp:lastPrinted>
  <dcterms:created xsi:type="dcterms:W3CDTF">2017-12-04T06:36:00Z</dcterms:created>
  <dcterms:modified xsi:type="dcterms:W3CDTF">2020-10-08T12:09:00Z</dcterms:modified>
</cp:coreProperties>
</file>